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88B82" w14:textId="21F33B67" w:rsidR="009D1770" w:rsidRPr="009D1770" w:rsidRDefault="009D1770" w:rsidP="009D1770">
      <w:pPr>
        <w:keepNext/>
        <w:suppressAutoHyphens/>
        <w:spacing w:before="240" w:after="180" w:line="260" w:lineRule="atLeast"/>
        <w:outlineLvl w:val="1"/>
        <w:rPr>
          <w:rFonts w:eastAsia="Times New Roman" w:cs="Arial"/>
          <w:b/>
          <w:sz w:val="26"/>
          <w:lang w:val="en-GB"/>
        </w:rPr>
      </w:pPr>
      <w:bookmarkStart w:id="0" w:name="_Ref504715947"/>
      <w:bookmarkStart w:id="1" w:name="_Toc23345922"/>
      <w:bookmarkStart w:id="2" w:name="_Toc50450286"/>
      <w:bookmarkStart w:id="3" w:name="_Toc50450394"/>
      <w:bookmarkStart w:id="4" w:name="_Toc65579032"/>
      <w:bookmarkStart w:id="5" w:name="_Toc69976033"/>
      <w:bookmarkStart w:id="6" w:name="_Toc74644753"/>
      <w:bookmarkStart w:id="7" w:name="_Toc151743100"/>
      <w:bookmarkStart w:id="8" w:name="_Toc161237165"/>
      <w:bookmarkStart w:id="9" w:name="_Toc69981831"/>
      <w:bookmarkStart w:id="10" w:name="_Toc69986514"/>
      <w:bookmarkStart w:id="11" w:name="_Toc69987061"/>
      <w:proofErr w:type="spellStart"/>
      <w:r w:rsidRPr="009D1770">
        <w:rPr>
          <w:rFonts w:eastAsia="Times New Roman" w:cs="Arial"/>
          <w:b/>
          <w:sz w:val="26"/>
          <w:lang w:val="en-GB"/>
        </w:rPr>
        <w:t>Logframe</w:t>
      </w:r>
      <w:bookmarkEnd w:id="0"/>
      <w:bookmarkEnd w:id="1"/>
      <w:bookmarkEnd w:id="2"/>
      <w:bookmarkEnd w:id="3"/>
      <w:bookmarkEnd w:id="4"/>
      <w:bookmarkEnd w:id="5"/>
      <w:bookmarkEnd w:id="6"/>
      <w:bookmarkEnd w:id="7"/>
      <w:bookmarkEnd w:id="8"/>
      <w:proofErr w:type="spellEnd"/>
      <w:r w:rsidR="007233B7">
        <w:rPr>
          <w:rFonts w:eastAsia="Times New Roman" w:cs="Arial"/>
          <w:b/>
          <w:sz w:val="26"/>
          <w:lang w:val="en-GB"/>
        </w:rPr>
        <w:t xml:space="preserve"> submitted for Steering Committee written procedure (as of 08.04.2025)</w:t>
      </w:r>
    </w:p>
    <w:tbl>
      <w:tblPr>
        <w:tblpPr w:leftFromText="141" w:rightFromText="141" w:vertAnchor="page" w:horzAnchor="margin" w:tblpY="1426"/>
        <w:tblW w:w="15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3"/>
        <w:gridCol w:w="4688"/>
        <w:gridCol w:w="3392"/>
        <w:gridCol w:w="3969"/>
      </w:tblGrid>
      <w:tr w:rsidR="009D1770" w:rsidRPr="009D1770" w14:paraId="767920AF" w14:textId="77777777" w:rsidTr="009D1770">
        <w:tc>
          <w:tcPr>
            <w:tcW w:w="3253" w:type="dxa"/>
            <w:tcBorders>
              <w:bottom w:val="single" w:sz="4" w:space="0" w:color="auto"/>
            </w:tcBorders>
            <w:shd w:val="clear" w:color="auto" w:fill="E6E6E6"/>
            <w:vAlign w:val="center"/>
          </w:tcPr>
          <w:bookmarkEnd w:id="9"/>
          <w:bookmarkEnd w:id="10"/>
          <w:bookmarkEnd w:id="11"/>
          <w:p w14:paraId="5C8CDEC7" w14:textId="77777777" w:rsidR="009D1770" w:rsidRPr="009D1770" w:rsidRDefault="009D1770" w:rsidP="009D1770">
            <w:pPr>
              <w:tabs>
                <w:tab w:val="right" w:pos="3119"/>
              </w:tabs>
              <w:spacing w:before="20" w:after="20"/>
              <w:jc w:val="center"/>
              <w:rPr>
                <w:rFonts w:eastAsia="Times New Roman" w:cs="Arial"/>
                <w:b/>
                <w:bCs/>
                <w:szCs w:val="20"/>
                <w:lang w:val="en-GB" w:eastAsia="de-CH"/>
              </w:rPr>
            </w:pPr>
            <w:r w:rsidRPr="009D1770">
              <w:rPr>
                <w:rFonts w:eastAsia="Times New Roman" w:cs="Arial"/>
                <w:b/>
                <w:bCs/>
                <w:szCs w:val="20"/>
                <w:lang w:val="en-GB" w:eastAsia="de-CH"/>
              </w:rPr>
              <w:t xml:space="preserve">Hierarchy of objectives </w:t>
            </w:r>
          </w:p>
          <w:p w14:paraId="234B6F5B" w14:textId="77777777" w:rsidR="009D1770" w:rsidRPr="009D1770" w:rsidRDefault="009D1770" w:rsidP="009D1770">
            <w:pPr>
              <w:tabs>
                <w:tab w:val="right" w:pos="3119"/>
              </w:tabs>
              <w:spacing w:before="20" w:after="20"/>
              <w:jc w:val="center"/>
              <w:rPr>
                <w:rFonts w:eastAsia="Times New Roman" w:cs="Arial"/>
                <w:b/>
                <w:bCs/>
                <w:szCs w:val="20"/>
                <w:lang w:val="en-GB" w:eastAsia="de-CH"/>
              </w:rPr>
            </w:pPr>
            <w:r w:rsidRPr="009D1770">
              <w:rPr>
                <w:rFonts w:eastAsia="Times New Roman" w:cs="Arial"/>
                <w:b/>
                <w:bCs/>
                <w:szCs w:val="20"/>
                <w:lang w:val="en-GB" w:eastAsia="de-CH"/>
              </w:rPr>
              <w:t xml:space="preserve">Strategy of Intervention </w:t>
            </w:r>
          </w:p>
          <w:p w14:paraId="1FFBC197" w14:textId="77777777" w:rsidR="009D1770" w:rsidRPr="009D1770" w:rsidRDefault="009D1770" w:rsidP="009D1770">
            <w:pPr>
              <w:tabs>
                <w:tab w:val="right" w:pos="3119"/>
              </w:tabs>
              <w:spacing w:before="20" w:after="20"/>
              <w:jc w:val="center"/>
              <w:rPr>
                <w:rFonts w:eastAsia="Times New Roman" w:cs="Arial"/>
                <w:b/>
                <w:sz w:val="18"/>
                <w:szCs w:val="22"/>
                <w:lang w:val="en-GB" w:eastAsia="de-CH"/>
              </w:rPr>
            </w:pPr>
          </w:p>
        </w:tc>
        <w:tc>
          <w:tcPr>
            <w:tcW w:w="4688" w:type="dxa"/>
            <w:tcBorders>
              <w:bottom w:val="single" w:sz="4" w:space="0" w:color="auto"/>
            </w:tcBorders>
            <w:shd w:val="clear" w:color="auto" w:fill="E6E6E6"/>
            <w:vAlign w:val="center"/>
          </w:tcPr>
          <w:p w14:paraId="183E74EE" w14:textId="77777777" w:rsidR="009D1770" w:rsidRPr="009D1770" w:rsidRDefault="009D1770" w:rsidP="009D1770">
            <w:pPr>
              <w:spacing w:before="20" w:after="20"/>
              <w:jc w:val="center"/>
              <w:rPr>
                <w:rFonts w:eastAsia="Times New Roman" w:cs="Arial"/>
                <w:b/>
                <w:bCs/>
                <w:szCs w:val="20"/>
                <w:lang w:val="en-GB" w:eastAsia="de-CH"/>
              </w:rPr>
            </w:pPr>
            <w:r w:rsidRPr="009D1770">
              <w:rPr>
                <w:rFonts w:eastAsia="Times New Roman" w:cs="Arial"/>
                <w:b/>
                <w:bCs/>
                <w:szCs w:val="20"/>
                <w:lang w:val="en-GB" w:eastAsia="de-CH"/>
              </w:rPr>
              <w:t xml:space="preserve">Key Indicators </w:t>
            </w:r>
          </w:p>
          <w:p w14:paraId="2F189558" w14:textId="77777777" w:rsidR="009D1770" w:rsidRPr="009D1770" w:rsidRDefault="009D1770" w:rsidP="009D1770">
            <w:pPr>
              <w:spacing w:before="20" w:after="20"/>
              <w:jc w:val="center"/>
              <w:rPr>
                <w:rFonts w:eastAsia="Times New Roman" w:cs="Arial"/>
                <w:b/>
                <w:bCs/>
                <w:szCs w:val="20"/>
                <w:lang w:val="en-GB" w:eastAsia="de-CH"/>
              </w:rPr>
            </w:pPr>
            <w:r w:rsidRPr="009D1770">
              <w:rPr>
                <w:rFonts w:eastAsia="Times New Roman" w:cs="Arial"/>
                <w:b/>
                <w:bCs/>
                <w:szCs w:val="20"/>
                <w:lang w:val="en-GB" w:eastAsia="de-CH"/>
              </w:rPr>
              <w:t>(incl. target values and baseline)</w:t>
            </w:r>
            <w:bookmarkStart w:id="12" w:name="KeyInd"/>
            <w:bookmarkEnd w:id="12"/>
          </w:p>
          <w:p w14:paraId="5D26245D" w14:textId="77777777" w:rsidR="009D1770" w:rsidRPr="009D1770" w:rsidRDefault="009D1770" w:rsidP="009D1770">
            <w:pPr>
              <w:spacing w:before="20" w:after="20"/>
              <w:jc w:val="center"/>
              <w:rPr>
                <w:rFonts w:eastAsia="Times New Roman" w:cs="Arial"/>
                <w:b/>
                <w:sz w:val="18"/>
                <w:szCs w:val="22"/>
                <w:lang w:val="en-GB" w:eastAsia="de-CH"/>
              </w:rPr>
            </w:pPr>
            <w:bookmarkStart w:id="13" w:name="inclTarget"/>
            <w:bookmarkEnd w:id="13"/>
          </w:p>
        </w:tc>
        <w:tc>
          <w:tcPr>
            <w:tcW w:w="3392" w:type="dxa"/>
            <w:tcBorders>
              <w:bottom w:val="single" w:sz="4" w:space="0" w:color="auto"/>
            </w:tcBorders>
            <w:shd w:val="clear" w:color="auto" w:fill="E6E6E6"/>
            <w:vAlign w:val="center"/>
          </w:tcPr>
          <w:p w14:paraId="1B4DE3FF" w14:textId="77777777" w:rsidR="009D1770" w:rsidRPr="009D1770" w:rsidRDefault="009D1770" w:rsidP="009D1770">
            <w:pPr>
              <w:tabs>
                <w:tab w:val="right" w:pos="3302"/>
              </w:tabs>
              <w:spacing w:before="20" w:after="20"/>
              <w:jc w:val="center"/>
              <w:rPr>
                <w:rFonts w:eastAsia="Times New Roman" w:cs="Arial"/>
                <w:b/>
                <w:bCs/>
                <w:szCs w:val="20"/>
                <w:lang w:val="en-GB" w:eastAsia="de-CH"/>
              </w:rPr>
            </w:pPr>
            <w:r w:rsidRPr="009D1770">
              <w:rPr>
                <w:rFonts w:eastAsia="Times New Roman" w:cs="Arial"/>
                <w:b/>
                <w:bCs/>
                <w:szCs w:val="20"/>
                <w:lang w:val="en-GB" w:eastAsia="de-CH"/>
              </w:rPr>
              <w:t xml:space="preserve">Sources &amp; Means of Verification </w:t>
            </w:r>
            <w:bookmarkStart w:id="14" w:name="Sources"/>
            <w:bookmarkEnd w:id="14"/>
          </w:p>
          <w:p w14:paraId="163069CF" w14:textId="77777777" w:rsidR="009D1770" w:rsidRPr="009D1770" w:rsidRDefault="009D1770" w:rsidP="009D1770">
            <w:pPr>
              <w:tabs>
                <w:tab w:val="right" w:pos="3302"/>
              </w:tabs>
              <w:spacing w:before="20" w:after="20"/>
              <w:jc w:val="center"/>
              <w:rPr>
                <w:rFonts w:eastAsia="Times New Roman" w:cs="Arial"/>
                <w:b/>
                <w:szCs w:val="20"/>
                <w:lang w:val="en-GB" w:eastAsia="de-CH"/>
              </w:rPr>
            </w:pPr>
          </w:p>
        </w:tc>
        <w:tc>
          <w:tcPr>
            <w:tcW w:w="3969" w:type="dxa"/>
            <w:tcBorders>
              <w:bottom w:val="single" w:sz="4" w:space="0" w:color="auto"/>
            </w:tcBorders>
            <w:shd w:val="clear" w:color="auto" w:fill="E6E6E6"/>
            <w:vAlign w:val="center"/>
          </w:tcPr>
          <w:p w14:paraId="5A57D834" w14:textId="77777777" w:rsidR="009D1770" w:rsidRPr="009D1770" w:rsidRDefault="009D1770" w:rsidP="009D1770">
            <w:pPr>
              <w:spacing w:before="20" w:after="20"/>
              <w:jc w:val="center"/>
              <w:rPr>
                <w:rFonts w:eastAsia="Times New Roman" w:cs="Arial"/>
                <w:b/>
                <w:bCs/>
                <w:szCs w:val="20"/>
                <w:lang w:val="en-GB" w:eastAsia="de-CH"/>
              </w:rPr>
            </w:pPr>
            <w:r w:rsidRPr="009D1770">
              <w:rPr>
                <w:rFonts w:eastAsia="Times New Roman" w:cs="Arial"/>
                <w:b/>
                <w:bCs/>
                <w:szCs w:val="20"/>
                <w:lang w:val="en-GB" w:eastAsia="de-CH"/>
              </w:rPr>
              <w:t>Assumptions &amp; Risks</w:t>
            </w:r>
            <w:r w:rsidRPr="009D1770">
              <w:rPr>
                <w:rFonts w:eastAsia="Times New Roman" w:cs="Arial"/>
                <w:sz w:val="22"/>
                <w:lang w:val="en-GB"/>
              </w:rPr>
              <w:br/>
            </w:r>
            <w:r w:rsidRPr="009D1770">
              <w:rPr>
                <w:rFonts w:eastAsia="Times New Roman" w:cs="Arial"/>
                <w:b/>
                <w:bCs/>
                <w:szCs w:val="20"/>
                <w:lang w:val="en-GB" w:eastAsia="de-CH"/>
              </w:rPr>
              <w:t>(External Factors)</w:t>
            </w:r>
            <w:bookmarkStart w:id="15" w:name="Assumptions"/>
            <w:bookmarkEnd w:id="15"/>
          </w:p>
          <w:p w14:paraId="770E30F5" w14:textId="77777777" w:rsidR="009D1770" w:rsidRPr="009D1770" w:rsidRDefault="009D1770" w:rsidP="009D1770">
            <w:pPr>
              <w:spacing w:before="20" w:after="20"/>
              <w:jc w:val="center"/>
              <w:rPr>
                <w:rFonts w:eastAsia="Times New Roman" w:cs="Arial"/>
                <w:szCs w:val="20"/>
                <w:lang w:val="en-GB" w:eastAsia="de-CH"/>
              </w:rPr>
            </w:pPr>
          </w:p>
        </w:tc>
      </w:tr>
      <w:tr w:rsidR="009D1770" w:rsidRPr="009D1770" w14:paraId="07E1C07E" w14:textId="77777777" w:rsidTr="009D1770">
        <w:tc>
          <w:tcPr>
            <w:tcW w:w="3253" w:type="dxa"/>
            <w:tcBorders>
              <w:bottom w:val="single" w:sz="4" w:space="0" w:color="auto"/>
            </w:tcBorders>
            <w:shd w:val="clear" w:color="auto" w:fill="C6D9F1"/>
            <w:vAlign w:val="center"/>
          </w:tcPr>
          <w:p w14:paraId="1FE7D92E" w14:textId="77777777" w:rsidR="009D1770" w:rsidRPr="009D1770" w:rsidRDefault="009D1770" w:rsidP="009D1770">
            <w:pPr>
              <w:tabs>
                <w:tab w:val="right" w:pos="3544"/>
              </w:tabs>
              <w:spacing w:before="60" w:after="60"/>
              <w:rPr>
                <w:rFonts w:eastAsia="Times New Roman" w:cs="Arial"/>
                <w:b/>
                <w:bCs/>
                <w:sz w:val="18"/>
                <w:szCs w:val="18"/>
                <w:lang w:val="en-GB" w:eastAsia="de-CH"/>
              </w:rPr>
            </w:pPr>
            <w:bookmarkStart w:id="16" w:name="Impact"/>
            <w:bookmarkEnd w:id="16"/>
            <w:r w:rsidRPr="009D1770">
              <w:rPr>
                <w:rFonts w:eastAsia="Times New Roman" w:cs="Arial"/>
                <w:b/>
                <w:bCs/>
                <w:sz w:val="18"/>
                <w:szCs w:val="18"/>
                <w:lang w:val="en-GB" w:eastAsia="de-CH"/>
              </w:rPr>
              <w:t>Impact</w:t>
            </w:r>
            <w:r w:rsidRPr="009D1770">
              <w:rPr>
                <w:rFonts w:eastAsia="Times New Roman" w:cs="Arial"/>
                <w:sz w:val="18"/>
                <w:szCs w:val="18"/>
                <w:lang w:val="en-GB" w:eastAsia="de-CH"/>
              </w:rPr>
              <w:t xml:space="preserve">  </w:t>
            </w:r>
          </w:p>
        </w:tc>
        <w:tc>
          <w:tcPr>
            <w:tcW w:w="4688" w:type="dxa"/>
            <w:tcBorders>
              <w:bottom w:val="single" w:sz="4" w:space="0" w:color="auto"/>
            </w:tcBorders>
            <w:shd w:val="clear" w:color="auto" w:fill="C6D9F1"/>
            <w:vAlign w:val="center"/>
          </w:tcPr>
          <w:p w14:paraId="1C837A14" w14:textId="77777777" w:rsidR="009D1770" w:rsidRPr="009D1770" w:rsidRDefault="009D1770" w:rsidP="009D1770">
            <w:pPr>
              <w:tabs>
                <w:tab w:val="right" w:pos="3294"/>
              </w:tabs>
              <w:rPr>
                <w:rFonts w:eastAsia="Times New Roman" w:cs="Arial"/>
                <w:b/>
                <w:bCs/>
                <w:sz w:val="18"/>
                <w:szCs w:val="18"/>
                <w:lang w:val="en-GB" w:eastAsia="de-CH"/>
              </w:rPr>
            </w:pPr>
            <w:bookmarkStart w:id="17" w:name="ImpactInd"/>
            <w:bookmarkEnd w:id="17"/>
            <w:r w:rsidRPr="009D1770">
              <w:rPr>
                <w:rFonts w:eastAsia="Times New Roman" w:cs="Arial"/>
                <w:b/>
                <w:bCs/>
                <w:sz w:val="18"/>
                <w:szCs w:val="18"/>
                <w:lang w:val="en-GB" w:eastAsia="de-CH"/>
              </w:rPr>
              <w:t xml:space="preserve">Impact Indicators  </w:t>
            </w:r>
          </w:p>
        </w:tc>
        <w:tc>
          <w:tcPr>
            <w:tcW w:w="3392" w:type="dxa"/>
            <w:tcBorders>
              <w:bottom w:val="single" w:sz="4" w:space="0" w:color="auto"/>
              <w:right w:val="single" w:sz="4" w:space="0" w:color="auto"/>
            </w:tcBorders>
            <w:shd w:val="clear" w:color="auto" w:fill="C6D9F1"/>
            <w:vAlign w:val="center"/>
          </w:tcPr>
          <w:p w14:paraId="7AEF05DD" w14:textId="77777777" w:rsidR="009D1770" w:rsidRPr="009D1770" w:rsidRDefault="009D1770" w:rsidP="009D1770">
            <w:pPr>
              <w:spacing w:before="60" w:after="60"/>
              <w:rPr>
                <w:rFonts w:eastAsia="Times New Roman" w:cs="Arial"/>
                <w:sz w:val="18"/>
                <w:szCs w:val="18"/>
                <w:lang w:val="en-GB" w:eastAsia="de-CH"/>
              </w:rPr>
            </w:pPr>
            <w:r w:rsidRPr="009D1770">
              <w:rPr>
                <w:rFonts w:eastAsia="Times New Roman" w:cs="Arial"/>
                <w:b/>
                <w:bCs/>
                <w:sz w:val="18"/>
                <w:szCs w:val="18"/>
                <w:lang w:val="en-GB" w:eastAsia="de-CH"/>
              </w:rPr>
              <w:t xml:space="preserve">Impact </w:t>
            </w:r>
            <w:r w:rsidRPr="009D1770">
              <w:rPr>
                <w:rFonts w:eastAsia="Times New Roman" w:cs="Arial"/>
                <w:sz w:val="22"/>
                <w:lang w:val="en-GB"/>
              </w:rPr>
              <w:br/>
            </w:r>
            <w:r w:rsidRPr="009D1770">
              <w:rPr>
                <w:rFonts w:eastAsia="Times New Roman" w:cs="Arial"/>
                <w:b/>
                <w:bCs/>
                <w:sz w:val="18"/>
                <w:szCs w:val="18"/>
                <w:lang w:val="en-GB" w:eastAsia="de-CH"/>
              </w:rPr>
              <w:t xml:space="preserve">Sources and Means of Verification </w:t>
            </w:r>
          </w:p>
        </w:tc>
        <w:tc>
          <w:tcPr>
            <w:tcW w:w="3969" w:type="dxa"/>
            <w:tcBorders>
              <w:top w:val="single" w:sz="4" w:space="0" w:color="auto"/>
              <w:left w:val="single" w:sz="4" w:space="0" w:color="auto"/>
              <w:bottom w:val="single" w:sz="4" w:space="0" w:color="auto"/>
              <w:right w:val="single" w:sz="4" w:space="0" w:color="auto"/>
            </w:tcBorders>
            <w:shd w:val="clear" w:color="auto" w:fill="C6D9F1"/>
            <w:vAlign w:val="center"/>
          </w:tcPr>
          <w:p w14:paraId="3EC0DCC1" w14:textId="77777777" w:rsidR="009D1770" w:rsidRPr="009D1770" w:rsidRDefault="009D1770" w:rsidP="009D1770">
            <w:pPr>
              <w:jc w:val="center"/>
              <w:rPr>
                <w:rFonts w:eastAsia="Times New Roman" w:cs="Arial"/>
                <w:b/>
                <w:sz w:val="18"/>
                <w:szCs w:val="22"/>
                <w:lang w:val="en-GB" w:eastAsia="de-CH"/>
              </w:rPr>
            </w:pPr>
          </w:p>
        </w:tc>
      </w:tr>
      <w:tr w:rsidR="009D1770" w:rsidRPr="009D1770" w14:paraId="71F00EB4" w14:textId="77777777" w:rsidTr="009D1770">
        <w:trPr>
          <w:trHeight w:val="1550"/>
        </w:trPr>
        <w:tc>
          <w:tcPr>
            <w:tcW w:w="3253" w:type="dxa"/>
            <w:shd w:val="clear" w:color="auto" w:fill="auto"/>
          </w:tcPr>
          <w:p w14:paraId="7AA25638" w14:textId="77777777" w:rsidR="009D1770" w:rsidRPr="009D1770" w:rsidRDefault="009D1770" w:rsidP="009D1770">
            <w:pPr>
              <w:jc w:val="both"/>
              <w:rPr>
                <w:rFonts w:eastAsia="Times New Roman" w:cs="Arial"/>
                <w:b/>
                <w:sz w:val="18"/>
                <w:szCs w:val="18"/>
                <w:lang w:val="en-GB"/>
              </w:rPr>
            </w:pPr>
            <w:r w:rsidRPr="009D1770">
              <w:rPr>
                <w:rFonts w:eastAsia="Times New Roman" w:cs="Arial"/>
                <w:b/>
                <w:sz w:val="18"/>
                <w:szCs w:val="20"/>
                <w:lang w:val="en-GB"/>
              </w:rPr>
              <w:t>Improved opportunities for people living in Estonia, especially people from different cultural and linguistic backgrounds to participate more actively in Estonian society.</w:t>
            </w:r>
          </w:p>
          <w:p w14:paraId="40D2A83E" w14:textId="77777777" w:rsidR="009D1770" w:rsidRPr="009D1770" w:rsidRDefault="009D1770" w:rsidP="009D1770">
            <w:pPr>
              <w:tabs>
                <w:tab w:val="right" w:pos="3119"/>
              </w:tabs>
              <w:spacing w:before="60"/>
              <w:rPr>
                <w:rFonts w:eastAsia="Times New Roman" w:cs="Arial"/>
                <w:b/>
                <w:sz w:val="18"/>
                <w:szCs w:val="18"/>
                <w:lang w:val="en-GB" w:eastAsia="de-CH"/>
              </w:rPr>
            </w:pPr>
          </w:p>
          <w:p w14:paraId="6C8D1CC6" w14:textId="77777777" w:rsidR="009D1770" w:rsidRPr="009D1770" w:rsidRDefault="009D1770" w:rsidP="009D1770">
            <w:pPr>
              <w:tabs>
                <w:tab w:val="right" w:pos="3119"/>
              </w:tabs>
              <w:spacing w:before="60"/>
              <w:rPr>
                <w:rFonts w:eastAsia="Times New Roman" w:cs="Arial"/>
                <w:b/>
                <w:sz w:val="18"/>
                <w:szCs w:val="18"/>
                <w:lang w:val="en-GB" w:eastAsia="de-CH"/>
              </w:rPr>
            </w:pPr>
          </w:p>
          <w:p w14:paraId="7C95D85A" w14:textId="77777777" w:rsidR="009D1770" w:rsidRPr="009D1770" w:rsidRDefault="009D1770" w:rsidP="009D1770">
            <w:pPr>
              <w:tabs>
                <w:tab w:val="right" w:pos="3119"/>
              </w:tabs>
              <w:spacing w:before="60"/>
              <w:rPr>
                <w:rFonts w:eastAsia="Times New Roman" w:cs="Arial"/>
                <w:sz w:val="18"/>
                <w:szCs w:val="18"/>
                <w:lang w:val="en-GB" w:eastAsia="de-CH"/>
              </w:rPr>
            </w:pPr>
          </w:p>
        </w:tc>
        <w:tc>
          <w:tcPr>
            <w:tcW w:w="4688" w:type="dxa"/>
            <w:shd w:val="clear" w:color="auto" w:fill="auto"/>
          </w:tcPr>
          <w:p w14:paraId="1B9A01CA" w14:textId="77777777" w:rsidR="009D1770" w:rsidRPr="009D1770" w:rsidRDefault="009D1770" w:rsidP="009D1770">
            <w:pPr>
              <w:tabs>
                <w:tab w:val="right" w:pos="3119"/>
              </w:tabs>
              <w:spacing w:before="60"/>
              <w:jc w:val="both"/>
              <w:rPr>
                <w:rFonts w:eastAsia="Times New Roman" w:cs="Arial"/>
                <w:sz w:val="18"/>
                <w:szCs w:val="18"/>
                <w:u w:val="single"/>
                <w:lang w:val="en-GB"/>
              </w:rPr>
            </w:pPr>
            <w:r w:rsidRPr="009D1770">
              <w:rPr>
                <w:rFonts w:eastAsia="Times New Roman" w:cs="Arial"/>
                <w:b/>
                <w:sz w:val="18"/>
                <w:szCs w:val="18"/>
                <w:u w:val="single"/>
                <w:lang w:val="en-GB"/>
              </w:rPr>
              <w:t>IMP 1</w:t>
            </w:r>
            <w:r w:rsidRPr="009D1770">
              <w:rPr>
                <w:rFonts w:eastAsia="Times New Roman" w:cs="Arial"/>
                <w:sz w:val="18"/>
                <w:szCs w:val="18"/>
                <w:u w:val="single"/>
                <w:lang w:val="en-GB"/>
              </w:rPr>
              <w:t xml:space="preserve"> Contacts that persons of other ethnic nationalities have with Estonians</w:t>
            </w:r>
            <w:r w:rsidRPr="009D1770">
              <w:rPr>
                <w:rFonts w:eastAsia="Times New Roman"/>
                <w:sz w:val="18"/>
                <w:u w:val="single"/>
                <w:vertAlign w:val="superscript"/>
                <w:lang w:val="en-GB"/>
              </w:rPr>
              <w:footnoteReference w:id="2"/>
            </w:r>
          </w:p>
          <w:p w14:paraId="7E43570E"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number of contacts</w:t>
            </w:r>
          </w:p>
          <w:p w14:paraId="786FA885" w14:textId="77777777" w:rsidR="009D1770" w:rsidRPr="009D1770" w:rsidRDefault="009D1770" w:rsidP="009D1770">
            <w:pPr>
              <w:tabs>
                <w:tab w:val="right" w:pos="3119"/>
              </w:tabs>
              <w:spacing w:before="60"/>
              <w:jc w:val="both"/>
              <w:rPr>
                <w:rFonts w:eastAsia="Times New Roman" w:cs="Arial"/>
                <w:sz w:val="18"/>
                <w:szCs w:val="18"/>
                <w:lang w:val="en-GB"/>
              </w:rPr>
            </w:pPr>
            <w:r w:rsidRPr="009D1770">
              <w:rPr>
                <w:rFonts w:eastAsia="Times New Roman" w:cs="Arial"/>
                <w:sz w:val="18"/>
                <w:szCs w:val="18"/>
                <w:lang w:val="en-GB"/>
              </w:rPr>
              <w:t>Baseline 2020: 2 contacts</w:t>
            </w:r>
          </w:p>
          <w:p w14:paraId="6EA10102" w14:textId="77777777" w:rsidR="009D1770" w:rsidRPr="009D1770" w:rsidRDefault="009D1770" w:rsidP="009D1770">
            <w:pPr>
              <w:tabs>
                <w:tab w:val="right" w:pos="3119"/>
              </w:tabs>
              <w:spacing w:before="60"/>
              <w:jc w:val="both"/>
              <w:rPr>
                <w:rFonts w:eastAsia="Times New Roman" w:cs="Arial"/>
                <w:sz w:val="18"/>
                <w:szCs w:val="18"/>
                <w:lang w:val="en-GB"/>
              </w:rPr>
            </w:pPr>
            <w:r w:rsidRPr="009D1770">
              <w:rPr>
                <w:rFonts w:eastAsia="Times New Roman" w:cs="Arial"/>
                <w:sz w:val="18"/>
                <w:szCs w:val="18"/>
                <w:lang w:val="en-GB"/>
              </w:rPr>
              <w:t>Target 2027: more than 2,5 contacts.</w:t>
            </w:r>
          </w:p>
          <w:p w14:paraId="31B08BF5" w14:textId="77777777" w:rsidR="009D1770" w:rsidRPr="009D1770" w:rsidRDefault="009D1770" w:rsidP="009D1770">
            <w:pPr>
              <w:tabs>
                <w:tab w:val="right" w:pos="3119"/>
              </w:tabs>
              <w:spacing w:before="60"/>
              <w:rPr>
                <w:rFonts w:eastAsia="Times New Roman" w:cs="Arial"/>
                <w:i/>
                <w:sz w:val="18"/>
                <w:szCs w:val="18"/>
                <w:lang w:val="en-GB"/>
              </w:rPr>
            </w:pPr>
          </w:p>
          <w:p w14:paraId="5CF614F0" w14:textId="77777777" w:rsidR="009D1770" w:rsidRPr="009D1770" w:rsidRDefault="009D1770" w:rsidP="009D1770">
            <w:pPr>
              <w:tabs>
                <w:tab w:val="right" w:pos="3119"/>
              </w:tabs>
              <w:spacing w:before="60"/>
              <w:rPr>
                <w:rFonts w:eastAsia="Times New Roman" w:cs="Arial"/>
                <w:sz w:val="18"/>
                <w:szCs w:val="18"/>
                <w:u w:val="single"/>
                <w:lang w:val="en-GB"/>
              </w:rPr>
            </w:pPr>
            <w:r w:rsidRPr="009D1770">
              <w:rPr>
                <w:rFonts w:eastAsia="Times New Roman" w:cs="Arial"/>
                <w:b/>
                <w:bCs/>
                <w:sz w:val="18"/>
                <w:szCs w:val="18"/>
                <w:u w:val="single"/>
                <w:lang w:val="en-GB"/>
              </w:rPr>
              <w:t xml:space="preserve">IMP </w:t>
            </w:r>
            <w:r w:rsidRPr="009D1770">
              <w:rPr>
                <w:rFonts w:eastAsia="Times New Roman" w:cs="Arial"/>
                <w:b/>
                <w:sz w:val="18"/>
                <w:szCs w:val="18"/>
                <w:u w:val="single"/>
                <w:lang w:val="en-GB"/>
              </w:rPr>
              <w:t>2</w:t>
            </w:r>
            <w:r w:rsidRPr="009D1770">
              <w:rPr>
                <w:rFonts w:eastAsia="Times New Roman" w:cs="Arial"/>
                <w:sz w:val="18"/>
                <w:szCs w:val="18"/>
                <w:u w:val="single"/>
                <w:lang w:val="en-GB"/>
              </w:rPr>
              <w:t xml:space="preserve"> </w:t>
            </w:r>
            <w:r w:rsidRPr="009D1770">
              <w:rPr>
                <w:rFonts w:eastAsia="Arial" w:cs="Arial"/>
                <w:sz w:val="18"/>
                <w:szCs w:val="18"/>
                <w:u w:val="single"/>
                <w:lang w:val="en-GB"/>
              </w:rPr>
              <w:t xml:space="preserve">Participation of </w:t>
            </w:r>
            <w:r w:rsidRPr="009D1770">
              <w:rPr>
                <w:rFonts w:eastAsia="Times New Roman" w:cs="Arial"/>
                <w:sz w:val="18"/>
                <w:szCs w:val="18"/>
                <w:u w:val="single"/>
                <w:lang w:val="en-GB"/>
              </w:rPr>
              <w:t>persons with different language and cultural background:</w:t>
            </w:r>
          </w:p>
          <w:p w14:paraId="678E1A58"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percent</w:t>
            </w:r>
          </w:p>
          <w:p w14:paraId="51959608" w14:textId="77777777" w:rsidR="009D1770" w:rsidRPr="009D1770" w:rsidRDefault="009D1770" w:rsidP="00016116">
            <w:pPr>
              <w:numPr>
                <w:ilvl w:val="0"/>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 xml:space="preserve">in employment </w:t>
            </w:r>
          </w:p>
          <w:p w14:paraId="72A9989B" w14:textId="77777777" w:rsidR="009D1770" w:rsidRPr="009D1770" w:rsidRDefault="009D1770" w:rsidP="00016116">
            <w:pPr>
              <w:numPr>
                <w:ilvl w:val="1"/>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Baseline 2020: 57,3%</w:t>
            </w:r>
          </w:p>
          <w:p w14:paraId="6F505B21" w14:textId="77777777" w:rsidR="009D1770" w:rsidRPr="009D1770" w:rsidRDefault="009D1770" w:rsidP="00016116">
            <w:pPr>
              <w:numPr>
                <w:ilvl w:val="1"/>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Target 2030: 62%</w:t>
            </w:r>
          </w:p>
          <w:p w14:paraId="78C505AF" w14:textId="77777777" w:rsidR="009D1770" w:rsidRPr="009D1770" w:rsidRDefault="009D1770" w:rsidP="00016116">
            <w:pPr>
              <w:numPr>
                <w:ilvl w:val="0"/>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 xml:space="preserve">in cultural life </w:t>
            </w:r>
          </w:p>
          <w:p w14:paraId="3977FECA" w14:textId="77777777" w:rsidR="009D1770" w:rsidRPr="009D1770" w:rsidRDefault="009D1770" w:rsidP="00016116">
            <w:pPr>
              <w:numPr>
                <w:ilvl w:val="1"/>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Baseline 2020: 72,9%</w:t>
            </w:r>
          </w:p>
          <w:p w14:paraId="4B765ABB" w14:textId="77777777" w:rsidR="009D1770" w:rsidRPr="009D1770" w:rsidRDefault="009D1770" w:rsidP="00016116">
            <w:pPr>
              <w:numPr>
                <w:ilvl w:val="1"/>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Target 2030: 76%</w:t>
            </w:r>
          </w:p>
          <w:p w14:paraId="16839F7D" w14:textId="77777777" w:rsidR="009D1770" w:rsidRPr="009D1770" w:rsidRDefault="009D1770" w:rsidP="00016116">
            <w:pPr>
              <w:numPr>
                <w:ilvl w:val="0"/>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 xml:space="preserve">in sports </w:t>
            </w:r>
          </w:p>
          <w:p w14:paraId="528A32EF" w14:textId="77777777" w:rsidR="009D1770" w:rsidRPr="009D1770" w:rsidRDefault="009D1770" w:rsidP="00016116">
            <w:pPr>
              <w:numPr>
                <w:ilvl w:val="1"/>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 xml:space="preserve">Baseline 2022: 22,1%, </w:t>
            </w:r>
          </w:p>
          <w:p w14:paraId="1AD0E154" w14:textId="77777777" w:rsidR="009D1770" w:rsidRPr="009D1770" w:rsidRDefault="009D1770" w:rsidP="00016116">
            <w:pPr>
              <w:numPr>
                <w:ilvl w:val="1"/>
                <w:numId w:val="10"/>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Target 2030: 30%</w:t>
            </w:r>
          </w:p>
          <w:p w14:paraId="5A611993" w14:textId="77777777" w:rsidR="009D1770" w:rsidRPr="009D1770" w:rsidRDefault="009D1770" w:rsidP="009D1770">
            <w:pPr>
              <w:tabs>
                <w:tab w:val="right" w:pos="3119"/>
              </w:tabs>
              <w:spacing w:before="60"/>
              <w:rPr>
                <w:rFonts w:eastAsia="Arial" w:cs="Arial"/>
                <w:sz w:val="18"/>
                <w:szCs w:val="18"/>
                <w:lang w:val="en-GB"/>
              </w:rPr>
            </w:pPr>
            <w:r w:rsidRPr="009D1770">
              <w:rPr>
                <w:rFonts w:eastAsia="Arial" w:cs="Arial"/>
                <w:b/>
                <w:sz w:val="18"/>
                <w:szCs w:val="18"/>
                <w:u w:val="single"/>
                <w:lang w:val="en-GB"/>
              </w:rPr>
              <w:t xml:space="preserve">IMP </w:t>
            </w:r>
            <w:r w:rsidRPr="009D1770">
              <w:rPr>
                <w:rFonts w:eastAsia="Arial" w:cs="Arial"/>
                <w:b/>
                <w:bCs/>
                <w:sz w:val="18"/>
                <w:szCs w:val="18"/>
                <w:u w:val="single"/>
                <w:lang w:val="en-GB"/>
              </w:rPr>
              <w:t>3</w:t>
            </w:r>
            <w:r w:rsidRPr="009D1770">
              <w:rPr>
                <w:rFonts w:eastAsia="Arial" w:cs="Arial"/>
                <w:sz w:val="18"/>
                <w:szCs w:val="18"/>
                <w:u w:val="single"/>
                <w:lang w:val="en-GB"/>
              </w:rPr>
              <w:t xml:space="preserve"> Proportion of people carrying strong or moderate state identity</w:t>
            </w:r>
            <w:r w:rsidRPr="009D1770">
              <w:rPr>
                <w:rFonts w:eastAsia="Arial"/>
                <w:sz w:val="18"/>
                <w:vertAlign w:val="superscript"/>
                <w:lang w:val="en-GB"/>
              </w:rPr>
              <w:footnoteReference w:id="3"/>
            </w:r>
          </w:p>
          <w:p w14:paraId="5A1EEFDF" w14:textId="77777777" w:rsidR="009D1770" w:rsidRPr="009D1770" w:rsidRDefault="009D1770" w:rsidP="009D1770">
            <w:pPr>
              <w:tabs>
                <w:tab w:val="right" w:pos="3119"/>
              </w:tabs>
              <w:spacing w:before="60"/>
              <w:contextualSpacing/>
              <w:rPr>
                <w:rFonts w:eastAsia="Times New Roman" w:cs="Arial"/>
                <w:sz w:val="18"/>
                <w:szCs w:val="18"/>
                <w:lang w:val="en-GB" w:eastAsia="de-CH"/>
              </w:rPr>
            </w:pPr>
            <w:r w:rsidRPr="009D1770">
              <w:rPr>
                <w:rFonts w:eastAsia="Times New Roman" w:cs="Arial"/>
                <w:sz w:val="18"/>
                <w:szCs w:val="18"/>
                <w:lang w:val="en-GB" w:eastAsia="de-CH"/>
              </w:rPr>
              <w:t>Measurement unit: percent</w:t>
            </w:r>
          </w:p>
          <w:p w14:paraId="6FE5252F" w14:textId="77777777" w:rsidR="009D1770" w:rsidRPr="009D1770" w:rsidRDefault="009D1770" w:rsidP="00016116">
            <w:pPr>
              <w:numPr>
                <w:ilvl w:val="0"/>
                <w:numId w:val="9"/>
              </w:numPr>
              <w:tabs>
                <w:tab w:val="right" w:pos="3119"/>
              </w:tabs>
              <w:spacing w:before="60" w:after="180" w:line="260" w:lineRule="atLeast"/>
              <w:contextualSpacing/>
              <w:rPr>
                <w:rFonts w:eastAsia="Arial" w:cs="Arial"/>
                <w:sz w:val="22"/>
                <w:lang w:val="en-GB"/>
              </w:rPr>
            </w:pPr>
            <w:r w:rsidRPr="009D1770">
              <w:rPr>
                <w:rFonts w:eastAsia="Arial" w:cs="Arial"/>
                <w:sz w:val="18"/>
                <w:szCs w:val="18"/>
                <w:lang w:val="en-GB"/>
              </w:rPr>
              <w:t xml:space="preserve">Ethnical Estonians  </w:t>
            </w:r>
          </w:p>
          <w:p w14:paraId="44D080D9" w14:textId="77777777" w:rsidR="009D1770" w:rsidRPr="009D1770" w:rsidRDefault="009D1770" w:rsidP="00016116">
            <w:pPr>
              <w:numPr>
                <w:ilvl w:val="1"/>
                <w:numId w:val="9"/>
              </w:numPr>
              <w:tabs>
                <w:tab w:val="right" w:pos="3119"/>
              </w:tabs>
              <w:spacing w:before="60" w:after="180" w:line="260" w:lineRule="atLeast"/>
              <w:contextualSpacing/>
              <w:rPr>
                <w:rFonts w:eastAsia="Arial" w:cs="Arial"/>
                <w:sz w:val="18"/>
                <w:szCs w:val="18"/>
                <w:lang w:val="en-GB"/>
              </w:rPr>
            </w:pPr>
            <w:r w:rsidRPr="009D1770">
              <w:rPr>
                <w:rFonts w:eastAsia="Arial" w:cs="Arial"/>
                <w:sz w:val="18"/>
                <w:szCs w:val="18"/>
                <w:lang w:val="en-GB"/>
              </w:rPr>
              <w:t>Baseline 2020: 78%</w:t>
            </w:r>
          </w:p>
          <w:p w14:paraId="0DEBD994" w14:textId="77777777" w:rsidR="009D1770" w:rsidRPr="009D1770" w:rsidRDefault="009D1770" w:rsidP="00016116">
            <w:pPr>
              <w:numPr>
                <w:ilvl w:val="1"/>
                <w:numId w:val="9"/>
              </w:numPr>
              <w:tabs>
                <w:tab w:val="right" w:pos="3119"/>
              </w:tabs>
              <w:spacing w:before="60" w:after="180" w:line="260" w:lineRule="atLeast"/>
              <w:contextualSpacing/>
              <w:rPr>
                <w:rFonts w:eastAsia="Arial" w:cs="Arial"/>
                <w:sz w:val="18"/>
                <w:szCs w:val="18"/>
                <w:lang w:val="en-GB"/>
              </w:rPr>
            </w:pPr>
            <w:r w:rsidRPr="009D1770">
              <w:rPr>
                <w:rFonts w:eastAsia="Arial" w:cs="Arial"/>
                <w:sz w:val="18"/>
                <w:szCs w:val="18"/>
                <w:lang w:val="en-GB"/>
              </w:rPr>
              <w:t>Target 2027: ≥ 79%</w:t>
            </w:r>
          </w:p>
          <w:p w14:paraId="2C06C6F4" w14:textId="77777777" w:rsidR="009D1770" w:rsidRPr="009D1770" w:rsidRDefault="009D1770" w:rsidP="00016116">
            <w:pPr>
              <w:numPr>
                <w:ilvl w:val="0"/>
                <w:numId w:val="9"/>
              </w:numPr>
              <w:tabs>
                <w:tab w:val="right" w:pos="3119"/>
              </w:tabs>
              <w:spacing w:before="60" w:after="180" w:line="260" w:lineRule="atLeast"/>
              <w:contextualSpacing/>
              <w:rPr>
                <w:rFonts w:eastAsia="Arial" w:cs="Arial"/>
                <w:sz w:val="18"/>
                <w:szCs w:val="18"/>
                <w:lang w:val="en-GB"/>
              </w:rPr>
            </w:pPr>
            <w:r w:rsidRPr="009D1770">
              <w:rPr>
                <w:rFonts w:eastAsia="Times New Roman" w:cs="Arial"/>
                <w:sz w:val="18"/>
                <w:szCs w:val="18"/>
                <w:lang w:val="en-GB"/>
              </w:rPr>
              <w:t xml:space="preserve">Persons of another ethnic nationalities </w:t>
            </w:r>
          </w:p>
          <w:p w14:paraId="1B0B3D5C" w14:textId="77777777" w:rsidR="009D1770" w:rsidRPr="009D1770" w:rsidRDefault="009D1770" w:rsidP="00016116">
            <w:pPr>
              <w:numPr>
                <w:ilvl w:val="1"/>
                <w:numId w:val="9"/>
              </w:numPr>
              <w:tabs>
                <w:tab w:val="right" w:pos="3119"/>
              </w:tabs>
              <w:spacing w:before="60" w:after="180" w:line="260" w:lineRule="atLeast"/>
              <w:contextualSpacing/>
              <w:rPr>
                <w:rFonts w:eastAsia="Arial"/>
                <w:sz w:val="22"/>
              </w:rPr>
            </w:pPr>
            <w:r w:rsidRPr="009D1770">
              <w:rPr>
                <w:rFonts w:eastAsia="Arial" w:cs="Arial"/>
                <w:sz w:val="18"/>
                <w:szCs w:val="18"/>
                <w:lang w:val="en-GB"/>
              </w:rPr>
              <w:t>Baseline 2020:  85%</w:t>
            </w:r>
          </w:p>
          <w:p w14:paraId="193DA72D" w14:textId="77777777" w:rsidR="009D1770" w:rsidRPr="009D1770" w:rsidRDefault="009D1770" w:rsidP="00016116">
            <w:pPr>
              <w:numPr>
                <w:ilvl w:val="1"/>
                <w:numId w:val="9"/>
              </w:numPr>
              <w:tabs>
                <w:tab w:val="right" w:pos="3119"/>
              </w:tabs>
              <w:spacing w:before="60" w:after="180" w:line="260" w:lineRule="atLeast"/>
              <w:contextualSpacing/>
              <w:rPr>
                <w:rFonts w:eastAsia="Arial"/>
                <w:sz w:val="22"/>
              </w:rPr>
            </w:pPr>
            <w:r w:rsidRPr="009D1770">
              <w:rPr>
                <w:rFonts w:eastAsia="Arial" w:cs="Arial"/>
                <w:sz w:val="18"/>
                <w:szCs w:val="18"/>
                <w:lang w:val="en-GB"/>
              </w:rPr>
              <w:t>Target 2027: ≥ 86%</w:t>
            </w:r>
          </w:p>
          <w:p w14:paraId="6D431807" w14:textId="77777777" w:rsidR="009D1770" w:rsidRPr="009D1770" w:rsidRDefault="009D1770" w:rsidP="009D1770">
            <w:pPr>
              <w:tabs>
                <w:tab w:val="right" w:pos="3119"/>
              </w:tabs>
              <w:spacing w:before="60"/>
              <w:ind w:left="1440"/>
              <w:contextualSpacing/>
              <w:rPr>
                <w:rFonts w:eastAsia="Arial"/>
                <w:sz w:val="22"/>
              </w:rPr>
            </w:pPr>
          </w:p>
        </w:tc>
        <w:tc>
          <w:tcPr>
            <w:tcW w:w="3392" w:type="dxa"/>
            <w:tcBorders>
              <w:right w:val="single" w:sz="4" w:space="0" w:color="auto"/>
            </w:tcBorders>
            <w:shd w:val="clear" w:color="auto" w:fill="auto"/>
          </w:tcPr>
          <w:p w14:paraId="41FDA49A"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Data received from the monitoring system of the development plan “Estonia 2035”</w:t>
            </w:r>
            <w:r w:rsidRPr="009D1770">
              <w:rPr>
                <w:rFonts w:eastAsia="Times New Roman" w:cs="Arial"/>
                <w:sz w:val="18"/>
                <w:szCs w:val="18"/>
                <w:vertAlign w:val="superscript"/>
                <w:lang w:val="en-GB" w:eastAsia="de-CH"/>
              </w:rPr>
              <w:footnoteReference w:id="4"/>
            </w:r>
            <w:r w:rsidRPr="009D1770">
              <w:rPr>
                <w:rFonts w:eastAsia="Times New Roman" w:cs="Arial"/>
                <w:sz w:val="18"/>
                <w:szCs w:val="18"/>
                <w:lang w:val="en-GB" w:eastAsia="de-CH"/>
              </w:rPr>
              <w:t xml:space="preserve"> </w:t>
            </w:r>
          </w:p>
          <w:p w14:paraId="3AA07CB1" w14:textId="77777777" w:rsidR="009D1770" w:rsidRPr="009D1770" w:rsidRDefault="009D1770" w:rsidP="009D1770">
            <w:pPr>
              <w:tabs>
                <w:tab w:val="right" w:pos="3119"/>
              </w:tabs>
              <w:spacing w:before="60"/>
              <w:rPr>
                <w:rFonts w:eastAsia="Times New Roman" w:cs="Arial"/>
                <w:sz w:val="18"/>
                <w:szCs w:val="18"/>
                <w:lang w:val="en-GB" w:eastAsia="de-CH"/>
              </w:rPr>
            </w:pPr>
          </w:p>
          <w:p w14:paraId="39DC567C" w14:textId="77777777" w:rsidR="009D1770" w:rsidRPr="009D1770" w:rsidRDefault="009D1770" w:rsidP="009D1770">
            <w:pPr>
              <w:tabs>
                <w:tab w:val="right" w:pos="3119"/>
              </w:tabs>
              <w:spacing w:before="60"/>
              <w:rPr>
                <w:rFonts w:eastAsia="Times New Roman" w:cs="Arial"/>
                <w:sz w:val="18"/>
                <w:szCs w:val="18"/>
                <w:lang w:val="en-GB" w:eastAsia="de-CH"/>
              </w:rPr>
            </w:pPr>
          </w:p>
          <w:p w14:paraId="54EEB820" w14:textId="77777777" w:rsidR="009D1770" w:rsidRPr="009D1770" w:rsidRDefault="009D1770" w:rsidP="009D1770">
            <w:pPr>
              <w:tabs>
                <w:tab w:val="right" w:pos="3119"/>
              </w:tabs>
              <w:spacing w:before="60"/>
              <w:rPr>
                <w:rFonts w:eastAsia="Times New Roman" w:cs="Arial"/>
                <w:sz w:val="18"/>
                <w:szCs w:val="18"/>
                <w:lang w:val="en-GB" w:eastAsia="de-CH"/>
              </w:rPr>
            </w:pPr>
          </w:p>
          <w:p w14:paraId="651A7EBC"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“Participation in culture” survey</w:t>
            </w:r>
            <w:r w:rsidRPr="009D1770">
              <w:rPr>
                <w:rFonts w:eastAsia="Times New Roman"/>
                <w:sz w:val="18"/>
                <w:szCs w:val="18"/>
                <w:vertAlign w:val="superscript"/>
                <w:lang w:val="en-GB" w:eastAsia="de-CH"/>
              </w:rPr>
              <w:footnoteReference w:id="5"/>
            </w:r>
            <w:r w:rsidRPr="009D1770">
              <w:rPr>
                <w:rFonts w:eastAsia="Times New Roman" w:cs="Arial"/>
                <w:sz w:val="18"/>
                <w:szCs w:val="18"/>
                <w:lang w:val="en-GB" w:eastAsia="de-CH"/>
              </w:rPr>
              <w:t xml:space="preserve"> </w:t>
            </w:r>
          </w:p>
          <w:p w14:paraId="447CEDB4" w14:textId="77777777" w:rsidR="009D1770" w:rsidRPr="009D1770" w:rsidRDefault="009D1770" w:rsidP="009D1770">
            <w:pPr>
              <w:tabs>
                <w:tab w:val="right" w:pos="3119"/>
              </w:tabs>
              <w:spacing w:before="60"/>
              <w:rPr>
                <w:rFonts w:eastAsia="Times New Roman" w:cs="Arial"/>
                <w:sz w:val="18"/>
                <w:szCs w:val="18"/>
                <w:lang w:val="en-GB" w:eastAsia="de-CH"/>
              </w:rPr>
            </w:pPr>
          </w:p>
          <w:p w14:paraId="07B7F274" w14:textId="77777777" w:rsidR="009D1770" w:rsidRPr="009D1770" w:rsidRDefault="009D1770" w:rsidP="009D1770">
            <w:pPr>
              <w:tabs>
                <w:tab w:val="right" w:pos="3119"/>
              </w:tabs>
              <w:spacing w:before="60"/>
              <w:rPr>
                <w:rFonts w:eastAsia="Times New Roman" w:cs="Arial"/>
                <w:sz w:val="18"/>
                <w:szCs w:val="18"/>
                <w:lang w:val="en-GB" w:eastAsia="de-CH"/>
              </w:rPr>
            </w:pPr>
          </w:p>
          <w:p w14:paraId="36DCFA5F" w14:textId="77777777" w:rsidR="009D1770" w:rsidRPr="009D1770" w:rsidRDefault="009D1770" w:rsidP="009D1770">
            <w:pPr>
              <w:tabs>
                <w:tab w:val="right" w:pos="3119"/>
              </w:tabs>
              <w:spacing w:before="60"/>
              <w:rPr>
                <w:rFonts w:eastAsia="Times New Roman" w:cs="Arial"/>
                <w:sz w:val="18"/>
                <w:szCs w:val="18"/>
                <w:lang w:val="en-GB" w:eastAsia="de-CH"/>
              </w:rPr>
            </w:pPr>
          </w:p>
          <w:p w14:paraId="567DEB1F" w14:textId="77777777" w:rsidR="009D1770" w:rsidRPr="009D1770" w:rsidRDefault="009D1770" w:rsidP="009D1770">
            <w:pPr>
              <w:tabs>
                <w:tab w:val="right" w:pos="3119"/>
              </w:tabs>
              <w:spacing w:before="60"/>
              <w:rPr>
                <w:rFonts w:eastAsia="Times New Roman" w:cs="Arial"/>
                <w:sz w:val="18"/>
                <w:szCs w:val="18"/>
                <w:lang w:val="en-GB" w:eastAsia="de-CH"/>
              </w:rPr>
            </w:pPr>
          </w:p>
          <w:p w14:paraId="37B1F195" w14:textId="77777777" w:rsidR="009D1770" w:rsidRPr="009D1770" w:rsidRDefault="009D1770" w:rsidP="009D1770">
            <w:pPr>
              <w:tabs>
                <w:tab w:val="right" w:pos="3119"/>
              </w:tabs>
              <w:spacing w:before="60"/>
              <w:rPr>
                <w:rFonts w:eastAsia="Times New Roman" w:cs="Arial"/>
                <w:sz w:val="18"/>
                <w:szCs w:val="18"/>
                <w:lang w:val="en-GB" w:eastAsia="de-CH"/>
              </w:rPr>
            </w:pPr>
          </w:p>
          <w:p w14:paraId="408DBB7E" w14:textId="77777777" w:rsidR="009D1770" w:rsidRPr="009D1770" w:rsidRDefault="009D1770" w:rsidP="009D1770">
            <w:pPr>
              <w:tabs>
                <w:tab w:val="right" w:pos="3119"/>
              </w:tabs>
              <w:spacing w:before="60"/>
              <w:rPr>
                <w:rFonts w:eastAsia="Times New Roman" w:cs="Arial"/>
                <w:sz w:val="18"/>
                <w:szCs w:val="18"/>
                <w:lang w:val="en-GB" w:eastAsia="de-CH"/>
              </w:rPr>
            </w:pPr>
          </w:p>
          <w:p w14:paraId="185EACDD" w14:textId="77777777" w:rsidR="009D1770" w:rsidRPr="009D1770" w:rsidRDefault="009D1770" w:rsidP="009D1770">
            <w:pPr>
              <w:tabs>
                <w:tab w:val="right" w:pos="3119"/>
              </w:tabs>
              <w:spacing w:before="60"/>
              <w:rPr>
                <w:rFonts w:eastAsia="Times New Roman" w:cs="Arial"/>
                <w:sz w:val="18"/>
                <w:szCs w:val="18"/>
                <w:lang w:val="en-GB" w:eastAsia="de-CH"/>
              </w:rPr>
            </w:pPr>
          </w:p>
          <w:p w14:paraId="031A56D5" w14:textId="77777777" w:rsidR="009D1770" w:rsidRPr="009D1770" w:rsidRDefault="009D1770" w:rsidP="009D1770">
            <w:pPr>
              <w:tabs>
                <w:tab w:val="right" w:pos="3119"/>
              </w:tabs>
              <w:spacing w:before="60"/>
              <w:rPr>
                <w:rFonts w:eastAsia="Times New Roman" w:cs="Arial"/>
                <w:sz w:val="18"/>
                <w:szCs w:val="18"/>
                <w:lang w:val="en-GB" w:eastAsia="de-CH"/>
              </w:rPr>
            </w:pPr>
          </w:p>
          <w:p w14:paraId="2481D3DE" w14:textId="77777777" w:rsidR="009D1770" w:rsidRPr="009D1770" w:rsidRDefault="009D1770" w:rsidP="009D1770">
            <w:pPr>
              <w:tabs>
                <w:tab w:val="right" w:pos="3119"/>
              </w:tabs>
              <w:spacing w:before="60"/>
              <w:rPr>
                <w:rFonts w:eastAsia="Times New Roman" w:cs="Arial"/>
                <w:sz w:val="18"/>
                <w:szCs w:val="18"/>
                <w:lang w:val="en-GB" w:eastAsia="de-CH"/>
              </w:rPr>
            </w:pPr>
          </w:p>
          <w:p w14:paraId="23A99EC1" w14:textId="77777777" w:rsidR="009D1770" w:rsidRPr="009D1770" w:rsidRDefault="009D1770" w:rsidP="009D1770">
            <w:pPr>
              <w:tabs>
                <w:tab w:val="right" w:pos="3119"/>
              </w:tabs>
              <w:spacing w:before="60"/>
              <w:rPr>
                <w:rFonts w:eastAsia="Times New Roman" w:cs="Arial"/>
                <w:sz w:val="18"/>
                <w:szCs w:val="18"/>
                <w:lang w:val="en-GB" w:eastAsia="de-CH"/>
              </w:rPr>
            </w:pPr>
          </w:p>
          <w:p w14:paraId="3D3C17F2" w14:textId="77777777" w:rsidR="009D1770" w:rsidRPr="009D1770" w:rsidRDefault="009D1770" w:rsidP="009D1770">
            <w:pPr>
              <w:tabs>
                <w:tab w:val="right" w:pos="3119"/>
              </w:tabs>
              <w:spacing w:before="60"/>
              <w:rPr>
                <w:rFonts w:eastAsia="Times New Roman" w:cs="Arial"/>
                <w:sz w:val="18"/>
                <w:szCs w:val="18"/>
                <w:lang w:val="en-GB" w:eastAsia="de-CH"/>
              </w:rPr>
            </w:pPr>
          </w:p>
          <w:p w14:paraId="456F83D8" w14:textId="77777777" w:rsidR="009D1770" w:rsidRPr="009D1770" w:rsidRDefault="009D1770" w:rsidP="009D1770">
            <w:pPr>
              <w:tabs>
                <w:tab w:val="right" w:pos="3119"/>
              </w:tabs>
              <w:spacing w:before="60"/>
              <w:rPr>
                <w:rFonts w:eastAsia="Times New Roman" w:cs="Arial"/>
                <w:sz w:val="18"/>
                <w:szCs w:val="18"/>
                <w:lang w:val="en-GB" w:eastAsia="de-CH"/>
              </w:rPr>
            </w:pPr>
          </w:p>
          <w:p w14:paraId="6221C2A5" w14:textId="77777777" w:rsidR="009D1770" w:rsidRPr="009D1770" w:rsidRDefault="009D1770" w:rsidP="009D1770">
            <w:pPr>
              <w:tabs>
                <w:tab w:val="right" w:pos="3119"/>
              </w:tabs>
              <w:spacing w:before="60"/>
              <w:rPr>
                <w:rFonts w:eastAsia="Times New Roman" w:cs="Arial"/>
                <w:sz w:val="18"/>
                <w:szCs w:val="18"/>
                <w:lang w:val="en-GB" w:eastAsia="de-CH"/>
              </w:rPr>
            </w:pPr>
          </w:p>
          <w:p w14:paraId="4435113A" w14:textId="77777777" w:rsidR="009D1770" w:rsidRPr="009D1770" w:rsidRDefault="009D1770" w:rsidP="009D1770">
            <w:pPr>
              <w:tabs>
                <w:tab w:val="right" w:pos="3119"/>
              </w:tabs>
              <w:spacing w:before="60"/>
              <w:rPr>
                <w:rFonts w:eastAsia="Times New Roman" w:cs="Arial"/>
                <w:sz w:val="18"/>
                <w:szCs w:val="18"/>
                <w:lang w:val="en-GB" w:eastAsia="de-CH"/>
              </w:rPr>
            </w:pPr>
          </w:p>
          <w:p w14:paraId="42E2BD61" w14:textId="77777777" w:rsidR="009D1770" w:rsidRPr="009D1770" w:rsidRDefault="009D1770" w:rsidP="009D1770">
            <w:pPr>
              <w:tabs>
                <w:tab w:val="right" w:pos="3119"/>
              </w:tabs>
              <w:spacing w:before="60"/>
              <w:rPr>
                <w:rFonts w:eastAsia="Times New Roman" w:cs="Arial"/>
                <w:sz w:val="18"/>
                <w:szCs w:val="18"/>
                <w:lang w:val="en-GB" w:eastAsia="de-CH"/>
              </w:rPr>
            </w:pPr>
          </w:p>
          <w:p w14:paraId="0F880DE1"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Estonia`s Integration Monitoring</w:t>
            </w:r>
          </w:p>
          <w:p w14:paraId="718929D5" w14:textId="77777777" w:rsidR="009D1770" w:rsidRPr="009D1770" w:rsidRDefault="009D1770" w:rsidP="009D1770">
            <w:pPr>
              <w:tabs>
                <w:tab w:val="right" w:pos="3119"/>
              </w:tabs>
              <w:spacing w:before="60"/>
              <w:rPr>
                <w:rFonts w:eastAsia="Times New Roman" w:cs="Arial"/>
                <w:sz w:val="18"/>
                <w:szCs w:val="18"/>
                <w:lang w:val="en-GB" w:eastAsia="de-CH"/>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616B9F4"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 xml:space="preserve">Assumptions: </w:t>
            </w:r>
          </w:p>
          <w:p w14:paraId="20E89CEF"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u w:val="single"/>
                <w:lang w:val="en-GB" w:eastAsia="de-CH"/>
              </w:rPr>
              <w:t>Political Stability</w:t>
            </w:r>
            <w:r w:rsidRPr="009D1770">
              <w:rPr>
                <w:rFonts w:eastAsia="Times New Roman" w:cs="Arial"/>
                <w:sz w:val="18"/>
                <w:szCs w:val="18"/>
                <w:lang w:val="en-GB" w:eastAsia="de-CH"/>
              </w:rPr>
              <w:t>: The assumption that the political situation in Estonia will remain stable, ensuring a conducive environment for integration efforts.</w:t>
            </w:r>
          </w:p>
          <w:p w14:paraId="16D947C1" w14:textId="77777777" w:rsidR="009D1770" w:rsidRPr="009D1770" w:rsidRDefault="009D1770" w:rsidP="009D1770">
            <w:pPr>
              <w:rPr>
                <w:rFonts w:eastAsia="Times New Roman" w:cs="Arial"/>
                <w:sz w:val="18"/>
                <w:szCs w:val="18"/>
                <w:lang w:val="en-GB" w:eastAsia="de-CH"/>
              </w:rPr>
            </w:pPr>
          </w:p>
          <w:p w14:paraId="28A2832B"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u w:val="single"/>
                <w:lang w:val="en-GB" w:eastAsia="de-CH"/>
              </w:rPr>
              <w:t>Maintained Migration Flows:</w:t>
            </w:r>
            <w:r w:rsidRPr="009D1770">
              <w:rPr>
                <w:rFonts w:eastAsia="Times New Roman" w:cs="Arial"/>
                <w:sz w:val="18"/>
                <w:szCs w:val="18"/>
                <w:lang w:val="en-GB" w:eastAsia="de-CH"/>
              </w:rPr>
              <w:t xml:space="preserve"> The assumption that migration flows into Estonia will continue at their current level, allowing for effective integration planning.</w:t>
            </w:r>
          </w:p>
          <w:p w14:paraId="7D8ECA1B" w14:textId="77777777" w:rsidR="009D1770" w:rsidRPr="009D1770" w:rsidRDefault="009D1770" w:rsidP="009D1770">
            <w:pPr>
              <w:rPr>
                <w:rFonts w:eastAsia="Times New Roman" w:cs="Arial"/>
                <w:sz w:val="18"/>
                <w:szCs w:val="18"/>
                <w:lang w:val="en-GB" w:eastAsia="de-CH"/>
              </w:rPr>
            </w:pPr>
          </w:p>
          <w:p w14:paraId="69EC6491"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Risks:</w:t>
            </w:r>
          </w:p>
          <w:p w14:paraId="2CDB0B22"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u w:val="single"/>
                <w:lang w:val="en-GB" w:eastAsia="de-CH"/>
              </w:rPr>
              <w:t>Bordering Countries' Instability</w:t>
            </w:r>
            <w:r w:rsidRPr="009D1770">
              <w:rPr>
                <w:rFonts w:eastAsia="Times New Roman" w:cs="Arial"/>
                <w:sz w:val="18"/>
                <w:szCs w:val="18"/>
                <w:lang w:val="en-GB" w:eastAsia="de-CH"/>
              </w:rPr>
              <w:t>: The risk of increased migration flows due to instability in neighbouring countries, potentially impacting the capacity of integration services to meet the demand.</w:t>
            </w:r>
          </w:p>
          <w:p w14:paraId="6A46E5E0" w14:textId="77777777" w:rsidR="009D1770" w:rsidRPr="009D1770" w:rsidRDefault="009D1770" w:rsidP="009D1770">
            <w:pPr>
              <w:jc w:val="both"/>
              <w:rPr>
                <w:rFonts w:eastAsia="Times New Roman" w:cs="Arial"/>
                <w:sz w:val="18"/>
                <w:szCs w:val="18"/>
                <w:lang w:val="en-GB" w:eastAsia="de-CH"/>
              </w:rPr>
            </w:pPr>
          </w:p>
          <w:p w14:paraId="3CEDAA00"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u w:val="single"/>
                <w:lang w:val="en-GB" w:eastAsia="de-CH"/>
              </w:rPr>
              <w:t>Resource Allocation</w:t>
            </w:r>
            <w:r w:rsidRPr="009D1770">
              <w:rPr>
                <w:rFonts w:eastAsia="Times New Roman" w:cs="Arial"/>
                <w:sz w:val="18"/>
                <w:szCs w:val="18"/>
                <w:lang w:val="en-GB" w:eastAsia="de-CH"/>
              </w:rPr>
              <w:t>: The risk of resource constraints affecting the ability to provide improved quality and access to services in integration, education, and social welfare, which may limit opportunities for active participation.</w:t>
            </w:r>
          </w:p>
          <w:p w14:paraId="049FA3DC" w14:textId="77777777" w:rsidR="009D1770" w:rsidRPr="009D1770" w:rsidRDefault="009D1770" w:rsidP="009D1770">
            <w:pPr>
              <w:jc w:val="both"/>
              <w:rPr>
                <w:rFonts w:eastAsia="Times New Roman" w:cs="Arial"/>
                <w:sz w:val="18"/>
                <w:szCs w:val="18"/>
                <w:lang w:val="en-GB" w:eastAsia="de-CH"/>
              </w:rPr>
            </w:pPr>
          </w:p>
          <w:p w14:paraId="7B5DEAF0"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u w:val="single"/>
                <w:lang w:val="en-GB" w:eastAsia="de-CH"/>
              </w:rPr>
              <w:t>Changing Government Policies</w:t>
            </w:r>
            <w:r w:rsidRPr="009D1770">
              <w:rPr>
                <w:rFonts w:eastAsia="Times New Roman" w:cs="Arial"/>
                <w:sz w:val="18"/>
                <w:szCs w:val="18"/>
                <w:lang w:val="en-GB" w:eastAsia="de-CH"/>
              </w:rPr>
              <w:t>: Potential changes in government policies and priorities that may affect the commitment and funding for social inclusion programmes.</w:t>
            </w:r>
          </w:p>
          <w:p w14:paraId="5D0AE5FB" w14:textId="77777777" w:rsidR="009D1770" w:rsidRPr="009D1770" w:rsidRDefault="009D1770" w:rsidP="009D1770">
            <w:pPr>
              <w:rPr>
                <w:rFonts w:eastAsia="Times New Roman" w:cs="Arial"/>
                <w:sz w:val="18"/>
                <w:szCs w:val="18"/>
                <w:lang w:val="en-GB" w:eastAsia="de-CH"/>
              </w:rPr>
            </w:pPr>
          </w:p>
          <w:p w14:paraId="0625C480"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u w:val="single"/>
                <w:lang w:val="en-GB" w:eastAsia="de-CH"/>
              </w:rPr>
              <w:t>Societal Resistance</w:t>
            </w:r>
            <w:r w:rsidRPr="009D1770">
              <w:rPr>
                <w:rFonts w:eastAsia="Times New Roman" w:cs="Arial"/>
                <w:sz w:val="18"/>
                <w:szCs w:val="18"/>
                <w:lang w:val="en-GB" w:eastAsia="de-CH"/>
              </w:rPr>
              <w:t>: Resistance or challenges from segments of society that may oppose or hinder the goals of social inclusion and integration efforts.</w:t>
            </w:r>
          </w:p>
        </w:tc>
      </w:tr>
    </w:tbl>
    <w:p w14:paraId="2171160A" w14:textId="77777777" w:rsidR="009D1770" w:rsidRPr="009D1770" w:rsidRDefault="009D1770" w:rsidP="009D1770">
      <w:pPr>
        <w:rPr>
          <w:rFonts w:eastAsia="Times New Roman" w:cs="Arial"/>
          <w:sz w:val="22"/>
          <w:szCs w:val="20"/>
          <w:lang w:val="en-GB" w:eastAsia="de-CH"/>
        </w:rPr>
      </w:pPr>
      <w:r w:rsidRPr="009D1770">
        <w:rPr>
          <w:rFonts w:eastAsia="Times New Roman" w:cs="Arial"/>
          <w:sz w:val="22"/>
          <w:szCs w:val="20"/>
          <w:lang w:val="en-GB" w:eastAsia="de-CH"/>
        </w:rPr>
        <w:lastRenderedPageBreak/>
        <w:br w:type="page"/>
      </w:r>
    </w:p>
    <w:tbl>
      <w:tblPr>
        <w:tblW w:w="150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4428"/>
        <w:gridCol w:w="3240"/>
        <w:gridCol w:w="3240"/>
      </w:tblGrid>
      <w:tr w:rsidR="009D1770" w:rsidRPr="009D1770" w14:paraId="64C6560B" w14:textId="77777777" w:rsidTr="6B1E4DF6">
        <w:trPr>
          <w:tblHeader/>
        </w:trPr>
        <w:tc>
          <w:tcPr>
            <w:tcW w:w="4140" w:type="dxa"/>
            <w:shd w:val="clear" w:color="auto" w:fill="C6D9F1" w:themeFill="text2" w:themeFillTint="33"/>
            <w:vAlign w:val="center"/>
          </w:tcPr>
          <w:p w14:paraId="0A6740D9" w14:textId="77777777" w:rsidR="009D1770" w:rsidRPr="009D1770" w:rsidRDefault="009D1770" w:rsidP="009D1770">
            <w:pPr>
              <w:tabs>
                <w:tab w:val="right" w:pos="3544"/>
              </w:tabs>
              <w:rPr>
                <w:rFonts w:eastAsia="Times New Roman" w:cs="Arial"/>
                <w:b/>
                <w:bCs/>
                <w:sz w:val="18"/>
                <w:szCs w:val="18"/>
                <w:lang w:val="en-GB" w:eastAsia="de-CH"/>
              </w:rPr>
            </w:pPr>
            <w:r w:rsidRPr="009D1770">
              <w:rPr>
                <w:rFonts w:eastAsia="Times New Roman" w:cs="Arial"/>
                <w:b/>
                <w:bCs/>
                <w:sz w:val="18"/>
                <w:szCs w:val="18"/>
                <w:lang w:val="en-GB" w:eastAsia="de-CH"/>
              </w:rPr>
              <w:lastRenderedPageBreak/>
              <w:t xml:space="preserve">Outcomes </w:t>
            </w:r>
            <w:r w:rsidRPr="009D1770">
              <w:rPr>
                <w:rFonts w:eastAsia="Times New Roman" w:cs="Arial"/>
                <w:sz w:val="18"/>
                <w:szCs w:val="18"/>
                <w:lang w:val="en-GB" w:eastAsia="de-CH"/>
              </w:rPr>
              <w:t xml:space="preserve">(Support Measure objectives /purpose) </w:t>
            </w:r>
            <w:r w:rsidRPr="009D1770">
              <w:rPr>
                <w:rFonts w:eastAsia="Times New Roman" w:cs="Arial"/>
                <w:sz w:val="22"/>
                <w:lang w:val="en-GB"/>
              </w:rPr>
              <w:br/>
            </w:r>
            <w:bookmarkStart w:id="19" w:name="Outcomes"/>
            <w:bookmarkEnd w:id="19"/>
          </w:p>
        </w:tc>
        <w:tc>
          <w:tcPr>
            <w:tcW w:w="4428" w:type="dxa"/>
            <w:shd w:val="clear" w:color="auto" w:fill="C6D9F1" w:themeFill="text2" w:themeFillTint="33"/>
            <w:vAlign w:val="center"/>
          </w:tcPr>
          <w:p w14:paraId="362F75B0" w14:textId="77777777" w:rsidR="009D1770" w:rsidRPr="009D1770" w:rsidRDefault="009D1770" w:rsidP="009D1770">
            <w:pPr>
              <w:rPr>
                <w:rFonts w:eastAsia="Times New Roman" w:cs="Arial"/>
                <w:b/>
                <w:bCs/>
                <w:sz w:val="18"/>
                <w:szCs w:val="18"/>
                <w:lang w:val="en-GB" w:eastAsia="de-CH"/>
              </w:rPr>
            </w:pPr>
            <w:r w:rsidRPr="009D1770">
              <w:rPr>
                <w:rFonts w:eastAsia="Times New Roman" w:cs="Arial"/>
                <w:b/>
                <w:bCs/>
                <w:sz w:val="18"/>
                <w:szCs w:val="18"/>
                <w:lang w:val="en-GB" w:eastAsia="de-CH"/>
              </w:rPr>
              <w:t xml:space="preserve">Outcome Indicators  </w:t>
            </w:r>
            <w:r w:rsidRPr="009D1770">
              <w:rPr>
                <w:rFonts w:eastAsia="Times New Roman" w:cs="Arial"/>
                <w:sz w:val="22"/>
                <w:lang w:val="en-GB"/>
              </w:rPr>
              <w:br/>
            </w:r>
            <w:bookmarkStart w:id="20" w:name="OutcomesInd"/>
            <w:bookmarkEnd w:id="20"/>
          </w:p>
        </w:tc>
        <w:tc>
          <w:tcPr>
            <w:tcW w:w="3240" w:type="dxa"/>
            <w:shd w:val="clear" w:color="auto" w:fill="C6D9F1" w:themeFill="text2" w:themeFillTint="33"/>
            <w:vAlign w:val="center"/>
          </w:tcPr>
          <w:p w14:paraId="55C2A4E5" w14:textId="77777777" w:rsidR="009D1770" w:rsidRPr="009D1770" w:rsidRDefault="009D1770" w:rsidP="009D1770">
            <w:pPr>
              <w:spacing w:before="60" w:after="60"/>
              <w:rPr>
                <w:rFonts w:eastAsia="Times New Roman" w:cs="Arial"/>
                <w:b/>
                <w:bCs/>
                <w:sz w:val="18"/>
                <w:szCs w:val="18"/>
                <w:lang w:val="en-GB" w:eastAsia="de-CH"/>
              </w:rPr>
            </w:pPr>
            <w:r w:rsidRPr="009D1770">
              <w:rPr>
                <w:rFonts w:eastAsia="Times New Roman" w:cs="Arial"/>
                <w:b/>
                <w:bCs/>
                <w:sz w:val="18"/>
                <w:szCs w:val="18"/>
                <w:lang w:val="en-GB" w:eastAsia="de-CH"/>
              </w:rPr>
              <w:t xml:space="preserve">Outcome: Sources and Means of Verification </w:t>
            </w:r>
          </w:p>
        </w:tc>
        <w:tc>
          <w:tcPr>
            <w:tcW w:w="3240" w:type="dxa"/>
            <w:tcBorders>
              <w:top w:val="single" w:sz="4" w:space="0" w:color="auto"/>
            </w:tcBorders>
            <w:shd w:val="clear" w:color="auto" w:fill="C6D9F1" w:themeFill="text2" w:themeFillTint="33"/>
            <w:vAlign w:val="center"/>
          </w:tcPr>
          <w:p w14:paraId="273CDBBB" w14:textId="77777777" w:rsidR="009D1770" w:rsidRPr="009D1770" w:rsidRDefault="009D1770" w:rsidP="009D1770">
            <w:pPr>
              <w:spacing w:before="60"/>
              <w:rPr>
                <w:rFonts w:eastAsia="Times New Roman" w:cs="Arial"/>
                <w:b/>
                <w:bCs/>
                <w:i/>
                <w:iCs/>
                <w:sz w:val="18"/>
                <w:szCs w:val="18"/>
                <w:lang w:val="en-GB" w:eastAsia="de-CH"/>
              </w:rPr>
            </w:pPr>
            <w:r w:rsidRPr="009D1770">
              <w:rPr>
                <w:rFonts w:eastAsia="Times New Roman" w:cs="Arial"/>
                <w:b/>
                <w:bCs/>
                <w:sz w:val="18"/>
                <w:szCs w:val="18"/>
                <w:lang w:val="en-GB" w:eastAsia="de-CH"/>
              </w:rPr>
              <w:t xml:space="preserve">Outcome </w:t>
            </w:r>
            <w:r w:rsidRPr="009D1770">
              <w:rPr>
                <w:rFonts w:eastAsia="Times New Roman" w:cs="Arial"/>
                <w:sz w:val="22"/>
                <w:lang w:val="en-GB"/>
              </w:rPr>
              <w:br/>
            </w:r>
            <w:r w:rsidRPr="009D1770">
              <w:rPr>
                <w:rFonts w:eastAsia="Times New Roman" w:cs="Arial"/>
                <w:b/>
                <w:bCs/>
                <w:sz w:val="18"/>
                <w:szCs w:val="18"/>
                <w:lang w:val="en-GB" w:eastAsia="de-CH"/>
              </w:rPr>
              <w:t>Assumptions &amp; Risks</w:t>
            </w:r>
          </w:p>
        </w:tc>
      </w:tr>
      <w:tr w:rsidR="009D1770" w:rsidRPr="009D1770" w14:paraId="6A76E112" w14:textId="77777777" w:rsidTr="009D1770">
        <w:trPr>
          <w:trHeight w:val="913"/>
        </w:trPr>
        <w:tc>
          <w:tcPr>
            <w:tcW w:w="4140" w:type="dxa"/>
            <w:shd w:val="clear" w:color="auto" w:fill="auto"/>
          </w:tcPr>
          <w:p w14:paraId="27DFDE48"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r w:rsidRPr="009D1770">
              <w:rPr>
                <w:rFonts w:eastAsia="Times New Roman" w:cs="Arial"/>
                <w:b/>
                <w:sz w:val="18"/>
                <w:szCs w:val="18"/>
                <w:u w:val="single"/>
                <w:lang w:val="en-GB"/>
              </w:rPr>
              <w:t>Intermediate outcome 1:</w:t>
            </w:r>
            <w:r w:rsidRPr="009D1770">
              <w:rPr>
                <w:rFonts w:eastAsia="Times New Roman" w:cs="Arial"/>
                <w:b/>
                <w:sz w:val="18"/>
                <w:szCs w:val="18"/>
                <w:lang w:val="en-GB"/>
              </w:rPr>
              <w:t xml:space="preserve">  People from different cultural and linguistic backgrounds are actively participating in Estonian society. </w:t>
            </w:r>
          </w:p>
          <w:p w14:paraId="525F346A"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296AB28E"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7D50C893"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1F2BAB30"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6953069C"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31317506"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516345AA"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68746678"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548BF005"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1783D546"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37998FA9"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192906D6"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55F7FB4F"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2570EF0D"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788F8808"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35629198"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21784345"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1DB979BF" w14:textId="77777777" w:rsidR="009D1770" w:rsidRPr="009D1770" w:rsidRDefault="009D1770" w:rsidP="009D1770">
            <w:pPr>
              <w:tabs>
                <w:tab w:val="right" w:pos="3119"/>
              </w:tabs>
              <w:spacing w:before="60"/>
              <w:contextualSpacing/>
              <w:jc w:val="both"/>
              <w:rPr>
                <w:rFonts w:eastAsia="Times New Roman" w:cs="Arial"/>
                <w:b/>
                <w:bCs/>
                <w:sz w:val="18"/>
                <w:szCs w:val="18"/>
                <w:lang w:val="en-GB"/>
              </w:rPr>
            </w:pPr>
          </w:p>
          <w:p w14:paraId="6F805965"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r w:rsidRPr="009D1770">
              <w:rPr>
                <w:rFonts w:eastAsia="Times New Roman" w:cs="Arial"/>
                <w:b/>
                <w:sz w:val="18"/>
                <w:szCs w:val="18"/>
                <w:u w:val="single"/>
                <w:lang w:val="en-GB"/>
              </w:rPr>
              <w:t>Immediate outcome 1a:</w:t>
            </w:r>
            <w:r w:rsidRPr="009D1770">
              <w:rPr>
                <w:rFonts w:eastAsia="Times New Roman" w:cs="Arial"/>
                <w:b/>
                <w:sz w:val="18"/>
                <w:szCs w:val="18"/>
                <w:lang w:val="en-GB"/>
              </w:rPr>
              <w:t xml:space="preserve"> </w:t>
            </w:r>
            <w:bookmarkStart w:id="21" w:name="_Hlk158794579"/>
            <w:r w:rsidRPr="009D1770">
              <w:rPr>
                <w:rFonts w:eastAsia="Times New Roman" w:cs="Arial"/>
                <w:b/>
                <w:sz w:val="18"/>
                <w:szCs w:val="18"/>
                <w:lang w:val="en-GB"/>
              </w:rPr>
              <w:t>Established processes enable people from different cultural and linguistic backgrounds participate more actively in Estonian society</w:t>
            </w:r>
            <w:bookmarkEnd w:id="21"/>
            <w:r w:rsidRPr="009D1770">
              <w:rPr>
                <w:rFonts w:eastAsia="Times New Roman" w:cs="Arial"/>
                <w:b/>
                <w:sz w:val="18"/>
                <w:szCs w:val="18"/>
                <w:lang w:val="en-GB"/>
              </w:rPr>
              <w:t>.</w:t>
            </w:r>
          </w:p>
          <w:p w14:paraId="29F25CB2" w14:textId="77777777" w:rsidR="009D1770" w:rsidRPr="009D1770" w:rsidRDefault="009D1770" w:rsidP="009D1770">
            <w:pPr>
              <w:tabs>
                <w:tab w:val="right" w:pos="3119"/>
              </w:tabs>
              <w:spacing w:before="60"/>
              <w:jc w:val="both"/>
              <w:rPr>
                <w:rFonts w:eastAsia="Times New Roman" w:cs="Arial"/>
                <w:b/>
                <w:bCs/>
                <w:sz w:val="18"/>
                <w:szCs w:val="18"/>
                <w:lang w:val="en-GB"/>
              </w:rPr>
            </w:pPr>
          </w:p>
          <w:p w14:paraId="51DAECCF" w14:textId="77777777" w:rsidR="009D1770" w:rsidRPr="009D1770" w:rsidRDefault="009D1770" w:rsidP="009D1770">
            <w:pPr>
              <w:tabs>
                <w:tab w:val="right" w:pos="3119"/>
              </w:tabs>
              <w:spacing w:before="60"/>
              <w:jc w:val="both"/>
              <w:rPr>
                <w:rFonts w:eastAsia="Times New Roman" w:cs="Arial"/>
                <w:b/>
                <w:bCs/>
                <w:sz w:val="18"/>
                <w:szCs w:val="18"/>
                <w:lang w:val="en-GB"/>
              </w:rPr>
            </w:pPr>
          </w:p>
          <w:p w14:paraId="56BB9A5D" w14:textId="77777777" w:rsidR="009D1770" w:rsidRPr="009D1770" w:rsidRDefault="009D1770" w:rsidP="009D1770">
            <w:pPr>
              <w:tabs>
                <w:tab w:val="right" w:pos="3119"/>
              </w:tabs>
              <w:spacing w:before="60"/>
              <w:jc w:val="both"/>
              <w:rPr>
                <w:rFonts w:eastAsia="Times New Roman" w:cs="Arial"/>
                <w:b/>
                <w:bCs/>
                <w:sz w:val="18"/>
                <w:szCs w:val="18"/>
                <w:lang w:val="en-GB"/>
              </w:rPr>
            </w:pPr>
          </w:p>
          <w:p w14:paraId="761DC177" w14:textId="77777777" w:rsidR="009D1770" w:rsidRPr="009D1770" w:rsidRDefault="009D1770" w:rsidP="009D1770">
            <w:pPr>
              <w:tabs>
                <w:tab w:val="right" w:pos="3119"/>
              </w:tabs>
              <w:spacing w:before="60"/>
              <w:jc w:val="both"/>
              <w:rPr>
                <w:rFonts w:eastAsia="Times New Roman" w:cs="Arial"/>
                <w:b/>
                <w:bCs/>
                <w:sz w:val="18"/>
                <w:szCs w:val="18"/>
                <w:lang w:val="en-GB"/>
              </w:rPr>
            </w:pPr>
          </w:p>
          <w:p w14:paraId="6E93F0B5" w14:textId="77777777" w:rsidR="009D1770" w:rsidRPr="009D1770" w:rsidRDefault="009D1770" w:rsidP="009D1770">
            <w:pPr>
              <w:tabs>
                <w:tab w:val="right" w:pos="3119"/>
              </w:tabs>
              <w:spacing w:before="60"/>
              <w:jc w:val="both"/>
              <w:rPr>
                <w:rFonts w:eastAsia="Times New Roman" w:cs="Arial"/>
                <w:b/>
                <w:bCs/>
                <w:sz w:val="18"/>
                <w:szCs w:val="18"/>
                <w:lang w:val="en-GB"/>
              </w:rPr>
            </w:pPr>
          </w:p>
          <w:p w14:paraId="3C8640F9" w14:textId="77777777" w:rsidR="009D1770" w:rsidRPr="009D1770" w:rsidRDefault="009D1770" w:rsidP="009D1770">
            <w:pPr>
              <w:tabs>
                <w:tab w:val="right" w:pos="3119"/>
              </w:tabs>
              <w:spacing w:before="60"/>
              <w:jc w:val="both"/>
              <w:rPr>
                <w:rFonts w:eastAsia="Times New Roman" w:cs="Arial"/>
                <w:b/>
                <w:bCs/>
                <w:sz w:val="18"/>
                <w:szCs w:val="18"/>
                <w:lang w:val="en-GB"/>
              </w:rPr>
            </w:pPr>
          </w:p>
          <w:p w14:paraId="0577559F" w14:textId="77777777" w:rsidR="009D1770" w:rsidRPr="009D1770" w:rsidRDefault="009D1770" w:rsidP="009D1770">
            <w:pPr>
              <w:tabs>
                <w:tab w:val="right" w:pos="3119"/>
              </w:tabs>
              <w:spacing w:before="60"/>
              <w:jc w:val="both"/>
              <w:rPr>
                <w:rFonts w:eastAsia="Times New Roman" w:cs="Arial"/>
                <w:b/>
                <w:bCs/>
                <w:sz w:val="18"/>
                <w:szCs w:val="18"/>
                <w:lang w:val="en-GB"/>
              </w:rPr>
            </w:pPr>
          </w:p>
          <w:p w14:paraId="4E1C5AFA" w14:textId="77777777" w:rsidR="009D1770" w:rsidRPr="009D1770" w:rsidRDefault="009D1770" w:rsidP="009D1770">
            <w:pPr>
              <w:tabs>
                <w:tab w:val="right" w:pos="3119"/>
              </w:tabs>
              <w:spacing w:before="60"/>
              <w:jc w:val="both"/>
              <w:rPr>
                <w:rFonts w:eastAsia="Times New Roman" w:cs="Arial"/>
                <w:b/>
                <w:bCs/>
                <w:sz w:val="18"/>
                <w:szCs w:val="18"/>
                <w:lang w:val="en-GB"/>
              </w:rPr>
            </w:pPr>
          </w:p>
          <w:p w14:paraId="30DAF4B9" w14:textId="77777777" w:rsidR="009D1770" w:rsidRPr="009D1770" w:rsidRDefault="009D1770" w:rsidP="009D1770">
            <w:pPr>
              <w:tabs>
                <w:tab w:val="right" w:pos="3119"/>
              </w:tabs>
              <w:spacing w:before="60"/>
              <w:jc w:val="both"/>
              <w:rPr>
                <w:rFonts w:eastAsia="Times New Roman" w:cs="Arial"/>
                <w:b/>
                <w:bCs/>
                <w:color w:val="2B579A"/>
                <w:sz w:val="18"/>
                <w:szCs w:val="18"/>
                <w:u w:val="single"/>
                <w:shd w:val="clear" w:color="auto" w:fill="E6E6E6"/>
                <w:lang w:val="en-GB"/>
              </w:rPr>
            </w:pPr>
          </w:p>
          <w:p w14:paraId="5AEB371F" w14:textId="77777777" w:rsidR="009D1770" w:rsidRPr="009D1770" w:rsidRDefault="009D1770" w:rsidP="009D1770">
            <w:pPr>
              <w:tabs>
                <w:tab w:val="right" w:pos="3119"/>
              </w:tabs>
              <w:spacing w:before="60"/>
              <w:jc w:val="both"/>
              <w:rPr>
                <w:rFonts w:eastAsia="Times New Roman" w:cs="Arial"/>
                <w:b/>
                <w:bCs/>
                <w:color w:val="2B579A"/>
                <w:sz w:val="18"/>
                <w:szCs w:val="18"/>
                <w:u w:val="single"/>
                <w:shd w:val="clear" w:color="auto" w:fill="E6E6E6"/>
                <w:lang w:val="en-GB"/>
              </w:rPr>
            </w:pPr>
          </w:p>
          <w:p w14:paraId="0CAE78E8" w14:textId="77777777" w:rsidR="009D1770" w:rsidRPr="009D1770" w:rsidRDefault="009D1770" w:rsidP="009D1770">
            <w:pPr>
              <w:tabs>
                <w:tab w:val="right" w:pos="3119"/>
              </w:tabs>
              <w:spacing w:before="60"/>
              <w:contextualSpacing/>
              <w:jc w:val="both"/>
              <w:rPr>
                <w:rFonts w:eastAsia="Times New Roman" w:cs="Arial"/>
                <w:b/>
                <w:sz w:val="18"/>
                <w:szCs w:val="18"/>
                <w:u w:val="single"/>
                <w:lang w:val="en-GB"/>
              </w:rPr>
            </w:pPr>
          </w:p>
          <w:p w14:paraId="1C610B30" w14:textId="77777777" w:rsidR="009D1770" w:rsidRPr="009D1770" w:rsidRDefault="009D1770" w:rsidP="009D1770">
            <w:pPr>
              <w:tabs>
                <w:tab w:val="right" w:pos="3119"/>
              </w:tabs>
              <w:spacing w:before="60"/>
              <w:contextualSpacing/>
              <w:jc w:val="both"/>
              <w:rPr>
                <w:rFonts w:eastAsia="Times New Roman" w:cs="Arial"/>
                <w:b/>
                <w:sz w:val="18"/>
                <w:szCs w:val="18"/>
                <w:u w:val="single"/>
                <w:lang w:val="en-GB"/>
              </w:rPr>
            </w:pPr>
          </w:p>
          <w:p w14:paraId="51F6FF09" w14:textId="77777777" w:rsidR="009D1770" w:rsidRPr="009D1770" w:rsidDel="002314A3" w:rsidRDefault="009D1770" w:rsidP="009D1770">
            <w:pPr>
              <w:tabs>
                <w:tab w:val="right" w:pos="3119"/>
              </w:tabs>
              <w:spacing w:before="60"/>
              <w:contextualSpacing/>
              <w:jc w:val="both"/>
              <w:rPr>
                <w:rFonts w:eastAsia="Times New Roman" w:cs="Arial"/>
                <w:b/>
                <w:sz w:val="18"/>
                <w:szCs w:val="18"/>
                <w:lang w:val="en-GB"/>
              </w:rPr>
            </w:pPr>
            <w:r w:rsidRPr="009D1770">
              <w:rPr>
                <w:rFonts w:eastAsia="Times New Roman" w:cs="Arial"/>
                <w:b/>
                <w:sz w:val="18"/>
                <w:szCs w:val="18"/>
                <w:u w:val="single"/>
                <w:lang w:val="en-GB"/>
              </w:rPr>
              <w:t>Immediate outcome 1b:</w:t>
            </w:r>
            <w:r w:rsidRPr="009D1770">
              <w:rPr>
                <w:rFonts w:eastAsia="Times New Roman" w:cs="Arial"/>
                <w:b/>
                <w:sz w:val="18"/>
                <w:szCs w:val="18"/>
                <w:lang w:val="en-GB"/>
              </w:rPr>
              <w:t xml:space="preserve"> People from different cultural and linguistic backgrounds are empowered to participate in Estonian society more actively.</w:t>
            </w:r>
          </w:p>
          <w:p w14:paraId="0BA2EADE" w14:textId="77777777" w:rsidR="009D1770" w:rsidRPr="009D1770" w:rsidRDefault="009D1770" w:rsidP="009D1770">
            <w:pPr>
              <w:spacing w:after="180"/>
              <w:ind w:left="720"/>
              <w:contextualSpacing/>
              <w:jc w:val="both"/>
              <w:rPr>
                <w:rFonts w:eastAsia="Times New Roman" w:cs="Arial"/>
                <w:b/>
                <w:bCs/>
                <w:sz w:val="18"/>
                <w:szCs w:val="18"/>
                <w:u w:val="single"/>
                <w:lang w:val="en-GB"/>
              </w:rPr>
            </w:pPr>
          </w:p>
        </w:tc>
        <w:tc>
          <w:tcPr>
            <w:tcW w:w="4428" w:type="dxa"/>
            <w:shd w:val="clear" w:color="auto" w:fill="auto"/>
          </w:tcPr>
          <w:p w14:paraId="0418FE06" w14:textId="77777777" w:rsidR="009D1770" w:rsidRPr="009D1770" w:rsidRDefault="009D1770" w:rsidP="009D1770">
            <w:pPr>
              <w:tabs>
                <w:tab w:val="right" w:pos="3119"/>
              </w:tabs>
              <w:spacing w:before="60"/>
              <w:jc w:val="both"/>
              <w:rPr>
                <w:rFonts w:eastAsia="Times New Roman" w:cs="Arial"/>
                <w:b/>
                <w:bCs/>
                <w:iCs/>
                <w:sz w:val="18"/>
                <w:szCs w:val="18"/>
                <w:u w:val="single"/>
                <w:lang w:val="en-GB" w:eastAsia="de-CH"/>
              </w:rPr>
            </w:pPr>
            <w:r w:rsidRPr="009D1770">
              <w:rPr>
                <w:rFonts w:eastAsia="Times New Roman" w:cs="Arial"/>
                <w:b/>
                <w:bCs/>
                <w:iCs/>
                <w:sz w:val="18"/>
                <w:szCs w:val="18"/>
                <w:u w:val="single"/>
                <w:lang w:val="en-GB" w:eastAsia="de-CH"/>
              </w:rPr>
              <w:lastRenderedPageBreak/>
              <w:t>OCIN 1.</w:t>
            </w:r>
            <w:r w:rsidRPr="009D1770">
              <w:rPr>
                <w:rFonts w:eastAsia="Times New Roman" w:cs="Arial"/>
                <w:b/>
                <w:sz w:val="18"/>
                <w:szCs w:val="18"/>
                <w:u w:val="single"/>
                <w:lang w:val="en-GB" w:eastAsia="de-CH"/>
              </w:rPr>
              <w:t>1</w:t>
            </w:r>
            <w:r w:rsidRPr="009D1770">
              <w:rPr>
                <w:rFonts w:eastAsia="Times New Roman" w:cs="Arial"/>
                <w:b/>
                <w:bCs/>
                <w:iCs/>
                <w:sz w:val="18"/>
                <w:szCs w:val="18"/>
                <w:u w:val="single"/>
                <w:lang w:val="en-GB" w:eastAsia="de-CH"/>
              </w:rPr>
              <w:t xml:space="preserve"> </w:t>
            </w:r>
            <w:r w:rsidRPr="009D1770">
              <w:rPr>
                <w:rFonts w:eastAsia="Times New Roman" w:cs="Arial"/>
                <w:iCs/>
                <w:sz w:val="18"/>
                <w:szCs w:val="18"/>
                <w:u w:val="single"/>
                <w:lang w:val="en-GB" w:eastAsia="de-CH"/>
              </w:rPr>
              <w:t>Percentage of participants who have claimed that after using the services they participate more in cultural life or their number of contacts with Estonians have increased or his/her position in the labour market has improved.</w:t>
            </w:r>
          </w:p>
          <w:p w14:paraId="4DD5E892"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Measurement unit: percent</w:t>
            </w:r>
          </w:p>
          <w:p w14:paraId="22481251"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41F368C5"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Target: 50%</w:t>
            </w:r>
          </w:p>
          <w:p w14:paraId="32072203" w14:textId="77777777" w:rsidR="009D1770" w:rsidRPr="009D1770" w:rsidRDefault="009D1770" w:rsidP="009D1770">
            <w:pPr>
              <w:tabs>
                <w:tab w:val="right" w:pos="3119"/>
              </w:tabs>
              <w:spacing w:before="60"/>
              <w:rPr>
                <w:rFonts w:eastAsia="Times New Roman" w:cs="Arial"/>
                <w:sz w:val="18"/>
                <w:szCs w:val="18"/>
                <w:lang w:val="en-GB" w:eastAsia="de-CH"/>
              </w:rPr>
            </w:pPr>
          </w:p>
          <w:p w14:paraId="56B09BC3" w14:textId="215AF4CD" w:rsidR="009D1770" w:rsidRPr="009D1770" w:rsidRDefault="009D1770" w:rsidP="009D1770">
            <w:pPr>
              <w:spacing w:before="60"/>
              <w:jc w:val="both"/>
              <w:rPr>
                <w:rFonts w:eastAsia="Times New Roman" w:cs="Arial"/>
                <w:sz w:val="18"/>
                <w:szCs w:val="18"/>
                <w:u w:val="single"/>
                <w:lang w:val="en-GB" w:eastAsia="de-CH"/>
              </w:rPr>
            </w:pPr>
            <w:bookmarkStart w:id="22" w:name="_Hlk183168662"/>
            <w:r w:rsidRPr="009D1770">
              <w:rPr>
                <w:rFonts w:eastAsia="Times New Roman" w:cs="Arial"/>
                <w:b/>
                <w:bCs/>
                <w:sz w:val="18"/>
                <w:szCs w:val="18"/>
                <w:u w:val="single"/>
                <w:lang w:val="en-GB" w:eastAsia="de-CH"/>
              </w:rPr>
              <w:t>OCIN 1.2</w:t>
            </w:r>
            <w:r w:rsidRPr="009D1770">
              <w:rPr>
                <w:rFonts w:eastAsia="Times New Roman" w:cs="Arial"/>
                <w:sz w:val="18"/>
                <w:szCs w:val="18"/>
                <w:u w:val="single"/>
                <w:lang w:val="en-GB" w:eastAsia="de-CH"/>
              </w:rPr>
              <w:t xml:space="preserve"> </w:t>
            </w:r>
            <w:bookmarkEnd w:id="22"/>
            <w:r w:rsidRPr="009D1770">
              <w:rPr>
                <w:rFonts w:eastAsia="Times New Roman" w:cs="Arial"/>
                <w:sz w:val="18"/>
                <w:szCs w:val="18"/>
                <w:u w:val="single"/>
                <w:lang w:val="en-GB" w:eastAsia="de-CH"/>
              </w:rPr>
              <w:t>Core Indicator</w:t>
            </w:r>
            <w:r w:rsidR="00303816">
              <w:rPr>
                <w:rFonts w:eastAsia="Times New Roman" w:cs="Arial"/>
                <w:sz w:val="18"/>
                <w:szCs w:val="18"/>
                <w:u w:val="single"/>
                <w:lang w:val="en-GB" w:eastAsia="de-CH"/>
              </w:rPr>
              <w:t xml:space="preserve"> </w:t>
            </w:r>
            <w:ins w:id="23" w:author="Evelin Liechti" w:date="2024-11-08T12:03:00Z">
              <w:r w:rsidR="00303816" w:rsidRPr="00346206">
                <w:rPr>
                  <w:rFonts w:eastAsia="Times New Roman" w:cs="Arial"/>
                  <w:b/>
                  <w:bCs/>
                  <w:sz w:val="18"/>
                  <w:szCs w:val="18"/>
                  <w:u w:val="single"/>
                  <w:lang w:val="en-GB" w:eastAsia="de-CH"/>
                </w:rPr>
                <w:t>MIGR_CI_1</w:t>
              </w:r>
            </w:ins>
            <w:commentRangeStart w:id="24"/>
            <w:r w:rsidRPr="009D1770">
              <w:rPr>
                <w:rFonts w:eastAsia="Times New Roman" w:cs="Arial"/>
                <w:sz w:val="18"/>
                <w:szCs w:val="18"/>
                <w:u w:val="single"/>
                <w:lang w:val="en-GB" w:eastAsia="de-CH"/>
              </w:rPr>
              <w:t>:</w:t>
            </w:r>
            <w:commentRangeEnd w:id="24"/>
            <w:r w:rsidR="00C03B1D">
              <w:rPr>
                <w:rStyle w:val="Kommentaariviide"/>
                <w:rFonts w:eastAsia="Times New Roman"/>
              </w:rPr>
              <w:commentReference w:id="24"/>
            </w:r>
            <w:r w:rsidRPr="009D1770">
              <w:rPr>
                <w:rFonts w:eastAsia="Times New Roman" w:cs="Arial"/>
                <w:sz w:val="18"/>
                <w:szCs w:val="18"/>
                <w:u w:val="single"/>
                <w:lang w:val="en-GB" w:eastAsia="de-CH"/>
              </w:rPr>
              <w:t xml:space="preserve"> Number of migrants and forcibly displaced persons participating in new or expanded measures for social and economic integration</w:t>
            </w:r>
            <w:r w:rsidRPr="009D1770">
              <w:rPr>
                <w:rFonts w:eastAsia="Times New Roman" w:cs="Arial"/>
                <w:sz w:val="18"/>
                <w:szCs w:val="18"/>
                <w:u w:val="single"/>
                <w:lang w:eastAsia="de-CH"/>
              </w:rPr>
              <w:t xml:space="preserve"> </w:t>
            </w:r>
            <w:r w:rsidRPr="009D1770">
              <w:rPr>
                <w:rFonts w:eastAsia="Times New Roman" w:cs="Arial"/>
                <w:i/>
                <w:iCs/>
                <w:sz w:val="18"/>
                <w:szCs w:val="18"/>
                <w:u w:val="single"/>
                <w:lang w:val="en-GB" w:eastAsia="de-CH"/>
              </w:rPr>
              <w:t>(disaggregated by gender and background (Estonian, migrant))</w:t>
            </w:r>
            <w:r w:rsidRPr="009D1770">
              <w:rPr>
                <w:rFonts w:eastAsia="Times New Roman"/>
                <w:i/>
                <w:sz w:val="18"/>
                <w:szCs w:val="18"/>
                <w:u w:val="single"/>
                <w:vertAlign w:val="superscript"/>
                <w:lang w:val="en-GB" w:eastAsia="de-CH"/>
              </w:rPr>
              <w:footnoteReference w:id="6"/>
            </w:r>
            <w:r w:rsidRPr="009D1770">
              <w:rPr>
                <w:rFonts w:eastAsia="Times New Roman" w:cs="Arial"/>
                <w:i/>
                <w:iCs/>
                <w:sz w:val="18"/>
                <w:szCs w:val="18"/>
                <w:u w:val="single"/>
                <w:lang w:val="en-GB" w:eastAsia="de-CH"/>
              </w:rPr>
              <w:t>.</w:t>
            </w:r>
          </w:p>
          <w:p w14:paraId="50547D67"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 participations</w:t>
            </w:r>
          </w:p>
          <w:p w14:paraId="545BB208"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1B1E0517" w14:textId="13BD9F8F" w:rsidR="00346206"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Target: 20 000 </w:t>
            </w:r>
          </w:p>
          <w:p w14:paraId="42D8FF06" w14:textId="77777777" w:rsidR="009D1770" w:rsidRPr="009D1770" w:rsidRDefault="009D1770" w:rsidP="009D1770">
            <w:pPr>
              <w:tabs>
                <w:tab w:val="right" w:pos="3119"/>
              </w:tabs>
              <w:spacing w:before="60"/>
              <w:rPr>
                <w:rFonts w:eastAsia="Times New Roman" w:cs="Arial"/>
                <w:sz w:val="18"/>
                <w:szCs w:val="18"/>
                <w:lang w:val="en-GB" w:eastAsia="de-CH"/>
              </w:rPr>
            </w:pPr>
          </w:p>
          <w:p w14:paraId="19BC5649"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r w:rsidRPr="009D1770">
              <w:rPr>
                <w:rFonts w:eastAsia="Times New Roman" w:cs="Arial"/>
                <w:b/>
                <w:sz w:val="18"/>
                <w:szCs w:val="18"/>
                <w:u w:val="single"/>
                <w:lang w:val="en-GB" w:eastAsia="de-CH"/>
              </w:rPr>
              <w:t>OCIM (a) 1</w:t>
            </w:r>
            <w:r w:rsidRPr="009D1770">
              <w:rPr>
                <w:rFonts w:eastAsia="Times New Roman" w:cs="Arial"/>
                <w:b/>
                <w:bCs/>
                <w:iCs/>
                <w:sz w:val="18"/>
                <w:szCs w:val="18"/>
                <w:u w:val="single"/>
                <w:lang w:val="en-GB" w:eastAsia="de-CH"/>
              </w:rPr>
              <w:t>.1</w:t>
            </w:r>
            <w:r w:rsidRPr="009D1770">
              <w:rPr>
                <w:rFonts w:eastAsia="Times New Roman" w:cs="Arial"/>
                <w:iCs/>
                <w:sz w:val="18"/>
                <w:szCs w:val="18"/>
                <w:u w:val="single"/>
                <w:lang w:val="en-GB" w:eastAsia="de-CH"/>
              </w:rPr>
              <w:t xml:space="preserve"> Processes (the first stage of service creation (methodologies, materials, surveys etc)) have been discussed with different partners and target group.  </w:t>
            </w:r>
          </w:p>
          <w:p w14:paraId="6946DE79"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 xml:space="preserve">Measurement unit: percent </w:t>
            </w:r>
          </w:p>
          <w:p w14:paraId="5ED1AB63"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Baseline: 0</w:t>
            </w:r>
          </w:p>
          <w:p w14:paraId="2CA8D03B"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Target: 100% of services</w:t>
            </w:r>
            <w:r w:rsidRPr="009D1770">
              <w:rPr>
                <w:rFonts w:eastAsia="Times New Roman"/>
                <w:sz w:val="18"/>
                <w:szCs w:val="18"/>
                <w:u w:val="single"/>
                <w:vertAlign w:val="superscript"/>
                <w:lang w:val="en-GB" w:eastAsia="de-CH"/>
              </w:rPr>
              <w:footnoteReference w:id="7"/>
            </w:r>
            <w:r w:rsidRPr="009D1770">
              <w:rPr>
                <w:rFonts w:eastAsia="Times New Roman" w:cs="Arial"/>
                <w:iCs/>
                <w:sz w:val="18"/>
                <w:szCs w:val="18"/>
                <w:lang w:val="en-GB" w:eastAsia="de-CH"/>
              </w:rPr>
              <w:t xml:space="preserve">  </w:t>
            </w:r>
          </w:p>
          <w:p w14:paraId="6349240C" w14:textId="77777777" w:rsidR="009D1770" w:rsidRPr="009D1770" w:rsidRDefault="009D1770" w:rsidP="009D1770">
            <w:pPr>
              <w:tabs>
                <w:tab w:val="right" w:pos="3119"/>
              </w:tabs>
              <w:spacing w:before="60"/>
              <w:rPr>
                <w:rFonts w:eastAsia="Times New Roman" w:cs="Arial"/>
                <w:iCs/>
                <w:sz w:val="18"/>
                <w:szCs w:val="18"/>
                <w:lang w:val="en-GB" w:eastAsia="de-CH"/>
              </w:rPr>
            </w:pPr>
          </w:p>
          <w:p w14:paraId="07F8DE8B" w14:textId="77777777" w:rsidR="009D1770" w:rsidRPr="009D1770" w:rsidRDefault="009D1770" w:rsidP="009D1770">
            <w:pPr>
              <w:tabs>
                <w:tab w:val="right" w:pos="3119"/>
              </w:tabs>
              <w:spacing w:before="60"/>
              <w:rPr>
                <w:rFonts w:eastAsia="Times New Roman" w:cs="Arial"/>
                <w:iCs/>
                <w:sz w:val="18"/>
                <w:szCs w:val="18"/>
                <w:lang w:val="en-GB" w:eastAsia="de-CH"/>
              </w:rPr>
            </w:pPr>
          </w:p>
          <w:p w14:paraId="717E2979" w14:textId="77777777" w:rsidR="009D1770" w:rsidRPr="009D1770" w:rsidRDefault="009D1770" w:rsidP="009D1770">
            <w:pPr>
              <w:tabs>
                <w:tab w:val="right" w:pos="3119"/>
              </w:tabs>
              <w:spacing w:before="60"/>
              <w:rPr>
                <w:rFonts w:eastAsia="Times New Roman" w:cs="Arial"/>
                <w:iCs/>
                <w:sz w:val="18"/>
                <w:szCs w:val="18"/>
                <w:lang w:val="en-GB" w:eastAsia="de-CH"/>
              </w:rPr>
            </w:pPr>
          </w:p>
          <w:p w14:paraId="100A02E4"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r w:rsidRPr="009D1770">
              <w:rPr>
                <w:rFonts w:eastAsia="Times New Roman" w:cs="Arial"/>
                <w:b/>
                <w:sz w:val="18"/>
                <w:szCs w:val="18"/>
                <w:u w:val="single"/>
                <w:lang w:val="en-GB" w:eastAsia="de-CH"/>
              </w:rPr>
              <w:t>OCIM (a) 1</w:t>
            </w:r>
            <w:r w:rsidRPr="009D1770">
              <w:rPr>
                <w:rFonts w:eastAsia="Times New Roman" w:cs="Arial"/>
                <w:b/>
                <w:bCs/>
                <w:iCs/>
                <w:sz w:val="18"/>
                <w:szCs w:val="18"/>
                <w:u w:val="single"/>
                <w:lang w:val="en-GB" w:eastAsia="de-CH"/>
              </w:rPr>
              <w:t>.2</w:t>
            </w:r>
            <w:r w:rsidRPr="009D1770">
              <w:rPr>
                <w:rFonts w:eastAsia="Times New Roman" w:cs="Arial"/>
                <w:iCs/>
                <w:sz w:val="18"/>
                <w:szCs w:val="18"/>
                <w:u w:val="single"/>
                <w:lang w:val="en-GB" w:eastAsia="de-CH"/>
              </w:rPr>
              <w:t xml:space="preserve"> Services are created and available to the target group.</w:t>
            </w:r>
          </w:p>
          <w:p w14:paraId="6B1DA916"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Measurement unit: percent</w:t>
            </w:r>
          </w:p>
          <w:p w14:paraId="6BEC9D09"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Baseline: 0</w:t>
            </w:r>
          </w:p>
          <w:p w14:paraId="6F515FC6"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lastRenderedPageBreak/>
              <w:t>Target: 100% of services are created and available</w:t>
            </w:r>
            <w:r w:rsidRPr="009D1770">
              <w:rPr>
                <w:rFonts w:eastAsia="Times New Roman"/>
                <w:sz w:val="18"/>
                <w:szCs w:val="18"/>
                <w:u w:val="single"/>
                <w:vertAlign w:val="superscript"/>
                <w:lang w:val="en-GB" w:eastAsia="de-CH"/>
              </w:rPr>
              <w:footnoteReference w:id="8"/>
            </w:r>
          </w:p>
          <w:p w14:paraId="1FD4125D" w14:textId="77777777" w:rsidR="009D1770" w:rsidRPr="009D1770" w:rsidRDefault="009D1770" w:rsidP="009D1770">
            <w:pPr>
              <w:tabs>
                <w:tab w:val="right" w:pos="3119"/>
              </w:tabs>
              <w:spacing w:before="60"/>
              <w:rPr>
                <w:rFonts w:eastAsia="Times New Roman" w:cs="Arial"/>
                <w:sz w:val="18"/>
                <w:szCs w:val="18"/>
                <w:lang w:val="en-GB" w:eastAsia="de-CH"/>
              </w:rPr>
            </w:pPr>
          </w:p>
          <w:p w14:paraId="25D12EC3"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r w:rsidRPr="009D1770">
              <w:rPr>
                <w:rFonts w:eastAsia="Times New Roman" w:cs="Arial"/>
                <w:b/>
                <w:sz w:val="18"/>
                <w:szCs w:val="18"/>
                <w:u w:val="single"/>
                <w:lang w:val="en-GB" w:eastAsia="de-CH"/>
              </w:rPr>
              <w:t>OCIM (b) 1</w:t>
            </w:r>
            <w:r w:rsidRPr="009D1770">
              <w:rPr>
                <w:rFonts w:eastAsia="Times New Roman" w:cs="Arial"/>
                <w:b/>
                <w:bCs/>
                <w:iCs/>
                <w:sz w:val="18"/>
                <w:szCs w:val="18"/>
                <w:u w:val="single"/>
                <w:lang w:val="en-GB" w:eastAsia="de-CH"/>
              </w:rPr>
              <w:t>.1</w:t>
            </w:r>
            <w:r w:rsidRPr="009D1770">
              <w:rPr>
                <w:rFonts w:eastAsia="Times New Roman" w:cs="Arial"/>
                <w:iCs/>
                <w:sz w:val="18"/>
                <w:szCs w:val="18"/>
                <w:u w:val="single"/>
                <w:lang w:val="en-GB" w:eastAsia="de-CH"/>
              </w:rPr>
              <w:t xml:space="preserve"> Percentage of participants who have claimed that they are satisfied with the activities and that they have gained knowledge for more active participation in the Estonian society.</w:t>
            </w:r>
          </w:p>
          <w:p w14:paraId="64FBB26C"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 xml:space="preserve">Measurement unit: percent </w:t>
            </w:r>
          </w:p>
          <w:p w14:paraId="26F8D34B"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Baseline: 0</w:t>
            </w:r>
          </w:p>
          <w:p w14:paraId="32CEB9F7"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Target: 75%</w:t>
            </w:r>
          </w:p>
          <w:p w14:paraId="3FC10AC7" w14:textId="77777777" w:rsidR="009D1770" w:rsidRPr="009D1770" w:rsidRDefault="009D1770" w:rsidP="009D1770">
            <w:pPr>
              <w:tabs>
                <w:tab w:val="right" w:pos="3119"/>
              </w:tabs>
              <w:spacing w:before="60"/>
              <w:rPr>
                <w:rFonts w:eastAsia="Times New Roman" w:cs="Arial"/>
                <w:iCs/>
                <w:sz w:val="18"/>
                <w:szCs w:val="18"/>
                <w:lang w:val="en-GB" w:eastAsia="de-CH"/>
              </w:rPr>
            </w:pPr>
          </w:p>
          <w:p w14:paraId="6BC74A29" w14:textId="77777777" w:rsidR="009D1770" w:rsidRPr="009D1770" w:rsidRDefault="009D1770" w:rsidP="009D1770">
            <w:pPr>
              <w:tabs>
                <w:tab w:val="right" w:pos="3119"/>
              </w:tabs>
              <w:spacing w:before="60"/>
              <w:rPr>
                <w:rFonts w:eastAsia="Times New Roman" w:cs="Arial"/>
                <w:b/>
                <w:bCs/>
                <w:iCs/>
                <w:sz w:val="18"/>
                <w:szCs w:val="18"/>
                <w:u w:val="single"/>
                <w:lang w:val="en-GB" w:eastAsia="de-CH"/>
              </w:rPr>
            </w:pPr>
            <w:r w:rsidRPr="009D1770">
              <w:rPr>
                <w:rFonts w:eastAsia="Times New Roman" w:cs="Arial"/>
                <w:b/>
                <w:sz w:val="18"/>
                <w:szCs w:val="18"/>
                <w:u w:val="single"/>
                <w:lang w:val="en-GB" w:eastAsia="de-CH"/>
              </w:rPr>
              <w:t>OCIM (b) 1</w:t>
            </w:r>
            <w:r w:rsidRPr="009D1770">
              <w:rPr>
                <w:rFonts w:eastAsia="Times New Roman" w:cs="Arial"/>
                <w:b/>
                <w:bCs/>
                <w:iCs/>
                <w:sz w:val="18"/>
                <w:szCs w:val="18"/>
                <w:u w:val="single"/>
                <w:lang w:val="en-GB" w:eastAsia="de-CH"/>
              </w:rPr>
              <w:t xml:space="preserve">.2 </w:t>
            </w:r>
            <w:r w:rsidRPr="009D1770">
              <w:rPr>
                <w:rFonts w:eastAsia="Times New Roman" w:cs="Arial"/>
                <w:iCs/>
                <w:sz w:val="18"/>
                <w:szCs w:val="18"/>
                <w:u w:val="single"/>
                <w:lang w:val="en-GB" w:eastAsia="de-CH"/>
              </w:rPr>
              <w:t>Services are made available online</w:t>
            </w:r>
            <w:r w:rsidRPr="009D1770">
              <w:rPr>
                <w:rFonts w:eastAsia="Times New Roman" w:cs="Arial"/>
                <w:b/>
                <w:bCs/>
                <w:iCs/>
                <w:sz w:val="18"/>
                <w:szCs w:val="18"/>
                <w:u w:val="single"/>
                <w:lang w:val="en-GB" w:eastAsia="de-CH"/>
              </w:rPr>
              <w:t>.</w:t>
            </w:r>
          </w:p>
          <w:p w14:paraId="5774E6E0"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 xml:space="preserve">Measurement unit: </w:t>
            </w:r>
            <w:r w:rsidRPr="009D1770">
              <w:rPr>
                <w:rFonts w:eastAsia="Times New Roman" w:cs="Arial"/>
                <w:sz w:val="18"/>
                <w:szCs w:val="18"/>
                <w:lang w:val="en-GB" w:eastAsia="de-CH"/>
              </w:rPr>
              <w:t>yes/no</w:t>
            </w:r>
          </w:p>
          <w:p w14:paraId="3ACA1371" w14:textId="77777777" w:rsidR="009D1770" w:rsidRPr="009D1770" w:rsidRDefault="009D1770" w:rsidP="009D1770">
            <w:pPr>
              <w:tabs>
                <w:tab w:val="right" w:pos="3119"/>
              </w:tabs>
              <w:spacing w:before="60"/>
              <w:rPr>
                <w:rFonts w:eastAsia="Times New Roman" w:cs="Arial"/>
                <w:iCs/>
                <w:sz w:val="18"/>
                <w:szCs w:val="18"/>
                <w:lang w:val="en-GB" w:eastAsia="de-CH"/>
              </w:rPr>
            </w:pPr>
            <w:r w:rsidRPr="009D1770">
              <w:rPr>
                <w:rFonts w:eastAsia="Times New Roman" w:cs="Arial"/>
                <w:iCs/>
                <w:sz w:val="18"/>
                <w:szCs w:val="18"/>
                <w:lang w:val="en-GB" w:eastAsia="de-CH"/>
              </w:rPr>
              <w:t>Baseline: 0</w:t>
            </w:r>
          </w:p>
          <w:p w14:paraId="75589763" w14:textId="77777777" w:rsidR="009D1770" w:rsidRPr="009D1770" w:rsidRDefault="009D1770" w:rsidP="009D1770">
            <w:pPr>
              <w:tabs>
                <w:tab w:val="right" w:pos="3119"/>
              </w:tabs>
              <w:spacing w:before="60"/>
              <w:rPr>
                <w:rFonts w:eastAsia="Times New Roman" w:cs="Arial"/>
                <w:b/>
                <w:bCs/>
                <w:sz w:val="18"/>
                <w:szCs w:val="18"/>
                <w:lang w:val="en-GB" w:eastAsia="de-CH"/>
              </w:rPr>
            </w:pPr>
            <w:r w:rsidRPr="009D1770">
              <w:rPr>
                <w:rFonts w:eastAsia="Times New Roman" w:cs="Arial"/>
                <w:sz w:val="18"/>
                <w:szCs w:val="18"/>
                <w:lang w:val="en-GB" w:eastAsia="de-CH"/>
              </w:rPr>
              <w:t>Target: yes</w:t>
            </w:r>
            <w:r w:rsidRPr="009D1770">
              <w:rPr>
                <w:rFonts w:eastAsia="Times New Roman"/>
                <w:sz w:val="18"/>
                <w:szCs w:val="18"/>
                <w:vertAlign w:val="superscript"/>
                <w:lang w:val="en-GB" w:eastAsia="de-CH"/>
              </w:rPr>
              <w:footnoteReference w:id="9"/>
            </w:r>
          </w:p>
        </w:tc>
        <w:tc>
          <w:tcPr>
            <w:tcW w:w="3240" w:type="dxa"/>
            <w:shd w:val="clear" w:color="auto" w:fill="auto"/>
          </w:tcPr>
          <w:p w14:paraId="62B499CA"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lastRenderedPageBreak/>
              <w:t>Focus group discussion and self-evaluation feedback form reports six months after participation in the activities.</w:t>
            </w:r>
          </w:p>
          <w:p w14:paraId="457CB8B8" w14:textId="77777777" w:rsidR="009D1770" w:rsidRPr="009D1770" w:rsidRDefault="009D1770" w:rsidP="009D1770">
            <w:pPr>
              <w:tabs>
                <w:tab w:val="right" w:pos="3119"/>
              </w:tabs>
              <w:spacing w:before="60"/>
              <w:rPr>
                <w:rFonts w:eastAsia="Times New Roman" w:cs="Arial"/>
                <w:sz w:val="18"/>
                <w:szCs w:val="18"/>
                <w:lang w:val="en-GB" w:eastAsia="de-CH"/>
              </w:rPr>
            </w:pPr>
          </w:p>
          <w:p w14:paraId="5CC7389E" w14:textId="77777777" w:rsidR="009D1770" w:rsidRPr="009D1770" w:rsidRDefault="009D1770" w:rsidP="009D1770">
            <w:pPr>
              <w:tabs>
                <w:tab w:val="right" w:pos="3119"/>
              </w:tabs>
              <w:spacing w:before="60"/>
              <w:rPr>
                <w:rFonts w:eastAsia="Times New Roman" w:cs="Arial"/>
                <w:sz w:val="18"/>
                <w:szCs w:val="18"/>
                <w:lang w:val="en-GB" w:eastAsia="de-CH"/>
              </w:rPr>
            </w:pPr>
          </w:p>
          <w:p w14:paraId="61D3F411" w14:textId="77777777" w:rsidR="009D1770" w:rsidRPr="009D1770" w:rsidRDefault="009D1770" w:rsidP="009D1770">
            <w:pPr>
              <w:tabs>
                <w:tab w:val="right" w:pos="3119"/>
              </w:tabs>
              <w:spacing w:before="60"/>
              <w:rPr>
                <w:rFonts w:eastAsia="Times New Roman" w:cs="Arial"/>
                <w:sz w:val="18"/>
                <w:szCs w:val="18"/>
                <w:lang w:val="en-GB" w:eastAsia="de-CH"/>
              </w:rPr>
            </w:pPr>
          </w:p>
          <w:p w14:paraId="1B4714E2" w14:textId="77777777" w:rsidR="009D1770" w:rsidRPr="009D1770" w:rsidRDefault="009D1770" w:rsidP="009D1770">
            <w:pPr>
              <w:tabs>
                <w:tab w:val="right" w:pos="3119"/>
              </w:tabs>
              <w:spacing w:before="60"/>
              <w:rPr>
                <w:rFonts w:eastAsia="Times New Roman" w:cs="Arial"/>
                <w:sz w:val="18"/>
                <w:szCs w:val="18"/>
                <w:lang w:val="en-GB" w:eastAsia="de-CH"/>
              </w:rPr>
            </w:pPr>
          </w:p>
          <w:p w14:paraId="10F8DA60" w14:textId="77777777" w:rsidR="009D1770" w:rsidRPr="009D1770" w:rsidRDefault="009D1770" w:rsidP="009D1770">
            <w:pPr>
              <w:rPr>
                <w:rFonts w:eastAsia="Times New Roman" w:cs="Arial"/>
                <w:sz w:val="18"/>
                <w:szCs w:val="18"/>
                <w:lang w:val="en-GB" w:eastAsia="de-CH"/>
              </w:rPr>
            </w:pPr>
          </w:p>
          <w:p w14:paraId="35DE5829"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System for events database,</w:t>
            </w:r>
          </w:p>
          <w:p w14:paraId="2DE8FB15"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registrations sheets.</w:t>
            </w:r>
          </w:p>
          <w:p w14:paraId="5DF51477" w14:textId="77777777" w:rsidR="009D1770" w:rsidRPr="009D1770" w:rsidRDefault="009D1770" w:rsidP="009D1770">
            <w:pPr>
              <w:rPr>
                <w:rFonts w:eastAsia="Times New Roman" w:cs="Arial"/>
                <w:sz w:val="18"/>
                <w:szCs w:val="18"/>
                <w:lang w:val="en-GB" w:eastAsia="de-CH"/>
              </w:rPr>
            </w:pPr>
          </w:p>
          <w:p w14:paraId="1E1F1025" w14:textId="77777777" w:rsidR="009D1770" w:rsidRPr="009D1770" w:rsidRDefault="009D1770" w:rsidP="009D1770">
            <w:pPr>
              <w:rPr>
                <w:rFonts w:eastAsia="Times New Roman" w:cs="Arial"/>
                <w:sz w:val="18"/>
                <w:szCs w:val="18"/>
                <w:lang w:val="en-GB" w:eastAsia="de-CH"/>
              </w:rPr>
            </w:pPr>
          </w:p>
          <w:p w14:paraId="28BB1909" w14:textId="77777777" w:rsidR="009D1770" w:rsidRPr="009D1770" w:rsidRDefault="009D1770" w:rsidP="009D1770">
            <w:pPr>
              <w:rPr>
                <w:rFonts w:eastAsia="Times New Roman" w:cs="Arial"/>
                <w:sz w:val="18"/>
                <w:szCs w:val="18"/>
                <w:lang w:val="en-GB" w:eastAsia="de-CH"/>
              </w:rPr>
            </w:pPr>
          </w:p>
          <w:p w14:paraId="2CBC2D96" w14:textId="77777777" w:rsidR="009D1770" w:rsidRPr="009D1770" w:rsidRDefault="009D1770" w:rsidP="009D1770">
            <w:pPr>
              <w:rPr>
                <w:rFonts w:eastAsia="Times New Roman" w:cs="Arial"/>
                <w:sz w:val="18"/>
                <w:szCs w:val="18"/>
                <w:lang w:val="en-GB" w:eastAsia="de-CH"/>
              </w:rPr>
            </w:pPr>
          </w:p>
          <w:p w14:paraId="4A2D99A0" w14:textId="77777777" w:rsidR="009D1770" w:rsidRPr="009D1770" w:rsidRDefault="009D1770" w:rsidP="009D1770">
            <w:pPr>
              <w:rPr>
                <w:rFonts w:eastAsia="Times New Roman" w:cs="Arial"/>
                <w:sz w:val="18"/>
                <w:szCs w:val="18"/>
                <w:lang w:val="en-GB" w:eastAsia="de-CH"/>
              </w:rPr>
            </w:pPr>
          </w:p>
          <w:p w14:paraId="526B6990" w14:textId="77777777" w:rsidR="009D1770" w:rsidRPr="009D1770" w:rsidRDefault="009D1770" w:rsidP="009D1770">
            <w:pPr>
              <w:rPr>
                <w:rFonts w:eastAsia="Times New Roman" w:cs="Arial"/>
                <w:sz w:val="18"/>
                <w:szCs w:val="18"/>
                <w:lang w:val="en-GB" w:eastAsia="de-CH"/>
              </w:rPr>
            </w:pPr>
          </w:p>
          <w:p w14:paraId="7DBD9C5D" w14:textId="77777777" w:rsidR="009D1770" w:rsidRPr="009D1770" w:rsidRDefault="009D1770" w:rsidP="009D1770">
            <w:pPr>
              <w:rPr>
                <w:rFonts w:eastAsia="Times New Roman" w:cs="Arial"/>
                <w:sz w:val="18"/>
                <w:szCs w:val="18"/>
                <w:lang w:val="en-GB" w:eastAsia="de-CH"/>
              </w:rPr>
            </w:pPr>
          </w:p>
          <w:p w14:paraId="6E24A0EE" w14:textId="77777777" w:rsidR="009D1770" w:rsidRPr="009D1770" w:rsidRDefault="009D1770" w:rsidP="009D1770">
            <w:pPr>
              <w:rPr>
                <w:rFonts w:eastAsia="Times New Roman" w:cs="Arial"/>
                <w:sz w:val="18"/>
                <w:szCs w:val="18"/>
                <w:lang w:val="en-GB" w:eastAsia="de-CH"/>
              </w:rPr>
            </w:pPr>
          </w:p>
          <w:p w14:paraId="0E3EC220" w14:textId="77777777" w:rsidR="009D1770" w:rsidRPr="009D1770" w:rsidRDefault="009D1770" w:rsidP="009D1770">
            <w:pPr>
              <w:rPr>
                <w:rFonts w:eastAsia="Times New Roman" w:cs="Arial"/>
                <w:sz w:val="18"/>
                <w:szCs w:val="18"/>
                <w:lang w:val="en-GB" w:eastAsia="de-CH"/>
              </w:rPr>
            </w:pPr>
          </w:p>
          <w:p w14:paraId="18A9FC40" w14:textId="77777777" w:rsidR="009D1770" w:rsidRPr="009D1770" w:rsidRDefault="009D1770" w:rsidP="009D1770">
            <w:pPr>
              <w:rPr>
                <w:rFonts w:eastAsia="Times New Roman" w:cs="Arial"/>
                <w:sz w:val="18"/>
                <w:szCs w:val="18"/>
                <w:lang w:val="en-GB" w:eastAsia="de-CH"/>
              </w:rPr>
            </w:pPr>
          </w:p>
          <w:p w14:paraId="4C3EE6AF"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2424B3B3" w14:textId="77777777" w:rsidR="009D1770" w:rsidRPr="009D1770" w:rsidRDefault="009D1770" w:rsidP="009D1770">
            <w:pPr>
              <w:rPr>
                <w:rFonts w:eastAsia="Times New Roman" w:cs="Arial"/>
                <w:sz w:val="18"/>
                <w:szCs w:val="18"/>
                <w:lang w:val="en-GB" w:eastAsia="de-CH"/>
              </w:rPr>
            </w:pPr>
          </w:p>
          <w:p w14:paraId="2F0E91A0" w14:textId="77777777" w:rsidR="009D1770" w:rsidRPr="009D1770" w:rsidRDefault="009D1770" w:rsidP="009D1770">
            <w:pPr>
              <w:rPr>
                <w:rFonts w:eastAsia="Times New Roman" w:cs="Arial"/>
                <w:sz w:val="18"/>
                <w:szCs w:val="18"/>
                <w:lang w:val="en-GB" w:eastAsia="de-CH"/>
              </w:rPr>
            </w:pPr>
          </w:p>
          <w:p w14:paraId="5CF5786C" w14:textId="77777777" w:rsidR="009D1770" w:rsidRPr="009D1770" w:rsidRDefault="009D1770" w:rsidP="009D1770">
            <w:pPr>
              <w:rPr>
                <w:rFonts w:eastAsia="Times New Roman" w:cs="Arial"/>
                <w:sz w:val="18"/>
                <w:szCs w:val="18"/>
                <w:lang w:val="en-GB" w:eastAsia="de-CH"/>
              </w:rPr>
            </w:pPr>
          </w:p>
          <w:p w14:paraId="5019A425" w14:textId="77777777" w:rsidR="009D1770" w:rsidRPr="009D1770" w:rsidRDefault="009D1770" w:rsidP="009D1770">
            <w:pPr>
              <w:rPr>
                <w:rFonts w:eastAsia="Times New Roman" w:cs="Arial"/>
                <w:sz w:val="18"/>
                <w:szCs w:val="18"/>
                <w:lang w:val="en-GB" w:eastAsia="de-CH"/>
              </w:rPr>
            </w:pPr>
          </w:p>
          <w:p w14:paraId="02BB0247" w14:textId="77777777" w:rsidR="009D1770" w:rsidRPr="009D1770" w:rsidRDefault="009D1770" w:rsidP="009D1770">
            <w:pPr>
              <w:rPr>
                <w:rFonts w:eastAsia="Times New Roman" w:cs="Arial"/>
                <w:sz w:val="18"/>
                <w:szCs w:val="18"/>
                <w:lang w:val="en-GB" w:eastAsia="de-CH"/>
              </w:rPr>
            </w:pPr>
          </w:p>
          <w:p w14:paraId="5B53014F" w14:textId="77777777" w:rsidR="009D1770" w:rsidRPr="009D1770" w:rsidRDefault="009D1770" w:rsidP="009D1770">
            <w:pPr>
              <w:rPr>
                <w:rFonts w:eastAsia="Times New Roman" w:cs="Arial"/>
                <w:sz w:val="18"/>
                <w:szCs w:val="18"/>
                <w:lang w:val="en-GB" w:eastAsia="de-CH"/>
              </w:rPr>
            </w:pPr>
          </w:p>
          <w:p w14:paraId="1A66114A" w14:textId="77777777" w:rsidR="009D1770" w:rsidRPr="009D1770" w:rsidRDefault="009D1770" w:rsidP="009D1770">
            <w:pPr>
              <w:rPr>
                <w:rFonts w:eastAsia="Times New Roman" w:cs="Arial"/>
                <w:sz w:val="18"/>
                <w:szCs w:val="18"/>
                <w:lang w:val="en-GB" w:eastAsia="de-CH"/>
              </w:rPr>
            </w:pPr>
          </w:p>
          <w:p w14:paraId="58B20957" w14:textId="77777777" w:rsidR="009D1770" w:rsidRPr="009D1770" w:rsidRDefault="009D1770" w:rsidP="009D1770">
            <w:pPr>
              <w:rPr>
                <w:rFonts w:eastAsia="Times New Roman" w:cs="Arial"/>
                <w:sz w:val="18"/>
                <w:szCs w:val="18"/>
                <w:lang w:val="en-GB" w:eastAsia="de-CH"/>
              </w:rPr>
            </w:pPr>
          </w:p>
          <w:p w14:paraId="411D370E" w14:textId="77777777" w:rsidR="009D1770" w:rsidRPr="009D1770" w:rsidRDefault="009D1770" w:rsidP="009D1770">
            <w:pPr>
              <w:rPr>
                <w:rFonts w:eastAsia="Times New Roman" w:cs="Arial"/>
                <w:sz w:val="18"/>
                <w:szCs w:val="18"/>
                <w:lang w:val="en-GB" w:eastAsia="de-CH"/>
              </w:rPr>
            </w:pPr>
          </w:p>
          <w:p w14:paraId="18D5F5DF"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6346210F" w14:textId="77777777" w:rsidR="009D1770" w:rsidRPr="009D1770" w:rsidRDefault="009D1770" w:rsidP="009D1770">
            <w:pPr>
              <w:rPr>
                <w:rFonts w:eastAsia="Times New Roman" w:cs="Arial"/>
                <w:sz w:val="18"/>
                <w:szCs w:val="18"/>
                <w:lang w:val="en-GB" w:eastAsia="de-CH"/>
              </w:rPr>
            </w:pPr>
          </w:p>
          <w:p w14:paraId="146F2D5E" w14:textId="77777777" w:rsidR="009D1770" w:rsidRPr="009D1770" w:rsidRDefault="009D1770" w:rsidP="009D1770">
            <w:pPr>
              <w:rPr>
                <w:rFonts w:eastAsia="Times New Roman" w:cs="Arial"/>
                <w:sz w:val="18"/>
                <w:szCs w:val="18"/>
                <w:lang w:val="en-GB" w:eastAsia="de-CH"/>
              </w:rPr>
            </w:pPr>
          </w:p>
          <w:p w14:paraId="082C3EBA" w14:textId="77777777" w:rsidR="009D1770" w:rsidRPr="009D1770" w:rsidRDefault="009D1770" w:rsidP="009D1770">
            <w:pPr>
              <w:rPr>
                <w:rFonts w:eastAsia="Times New Roman" w:cs="Arial"/>
                <w:sz w:val="18"/>
                <w:szCs w:val="18"/>
                <w:lang w:val="en-GB" w:eastAsia="de-CH"/>
              </w:rPr>
            </w:pPr>
          </w:p>
          <w:p w14:paraId="246F154D" w14:textId="77777777" w:rsidR="009D1770" w:rsidRPr="009D1770" w:rsidRDefault="009D1770" w:rsidP="009D1770">
            <w:pPr>
              <w:rPr>
                <w:rFonts w:eastAsia="Times New Roman" w:cs="Arial"/>
                <w:sz w:val="18"/>
                <w:szCs w:val="18"/>
                <w:lang w:val="en-GB" w:eastAsia="de-CH"/>
              </w:rPr>
            </w:pPr>
          </w:p>
          <w:p w14:paraId="5490F97F" w14:textId="77777777" w:rsidR="009D1770" w:rsidRPr="009D1770" w:rsidRDefault="009D1770" w:rsidP="009D1770">
            <w:pPr>
              <w:rPr>
                <w:rFonts w:eastAsia="Times New Roman" w:cs="Arial"/>
                <w:sz w:val="18"/>
                <w:szCs w:val="18"/>
                <w:lang w:val="en-GB" w:eastAsia="de-CH"/>
              </w:rPr>
            </w:pPr>
          </w:p>
          <w:p w14:paraId="58C064C3" w14:textId="77777777" w:rsidR="009D1770" w:rsidRPr="009D1770" w:rsidRDefault="009D1770" w:rsidP="009D1770">
            <w:pPr>
              <w:rPr>
                <w:rFonts w:eastAsia="Times New Roman" w:cs="Arial"/>
                <w:sz w:val="18"/>
                <w:szCs w:val="18"/>
                <w:lang w:val="en-GB" w:eastAsia="de-CH"/>
              </w:rPr>
            </w:pPr>
          </w:p>
          <w:p w14:paraId="67E66EB2" w14:textId="77777777" w:rsidR="009D1770" w:rsidRPr="009D1770" w:rsidRDefault="009D1770" w:rsidP="009D1770">
            <w:pPr>
              <w:rPr>
                <w:rFonts w:eastAsia="Times New Roman" w:cs="Arial"/>
                <w:sz w:val="18"/>
                <w:szCs w:val="18"/>
                <w:lang w:val="en-GB" w:eastAsia="de-CH"/>
              </w:rPr>
            </w:pPr>
          </w:p>
          <w:p w14:paraId="0E31850C"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Focus group discussion and self-evaluation feedback form reports immediately after participation in the activities.</w:t>
            </w:r>
          </w:p>
          <w:p w14:paraId="1CC9E3CB" w14:textId="77777777" w:rsidR="009D1770" w:rsidRPr="009D1770" w:rsidRDefault="009D1770" w:rsidP="009D1770">
            <w:pPr>
              <w:rPr>
                <w:rFonts w:eastAsia="Times New Roman" w:cs="Arial"/>
                <w:sz w:val="18"/>
                <w:szCs w:val="18"/>
                <w:lang w:val="en-GB" w:eastAsia="de-CH"/>
              </w:rPr>
            </w:pPr>
          </w:p>
          <w:p w14:paraId="0834B2B3" w14:textId="77777777" w:rsidR="009D1770" w:rsidRPr="009D1770" w:rsidRDefault="009D1770" w:rsidP="009D1770">
            <w:pPr>
              <w:rPr>
                <w:rFonts w:eastAsia="Times New Roman" w:cs="Arial"/>
                <w:sz w:val="18"/>
                <w:szCs w:val="18"/>
                <w:lang w:val="en-GB" w:eastAsia="de-CH"/>
              </w:rPr>
            </w:pPr>
          </w:p>
          <w:p w14:paraId="68B8293C" w14:textId="77777777" w:rsidR="009D1770" w:rsidRPr="009D1770" w:rsidRDefault="009D1770" w:rsidP="009D1770">
            <w:pPr>
              <w:rPr>
                <w:rFonts w:eastAsia="Times New Roman" w:cs="Arial"/>
                <w:sz w:val="18"/>
                <w:szCs w:val="18"/>
                <w:lang w:val="en-GB" w:eastAsia="de-CH"/>
              </w:rPr>
            </w:pPr>
          </w:p>
          <w:p w14:paraId="7C12C314" w14:textId="77777777" w:rsidR="009D1770" w:rsidRPr="009D1770" w:rsidRDefault="009D1770" w:rsidP="009D1770">
            <w:pPr>
              <w:rPr>
                <w:rFonts w:eastAsia="Times New Roman" w:cs="Arial"/>
                <w:sz w:val="18"/>
                <w:szCs w:val="18"/>
                <w:lang w:val="en-GB" w:eastAsia="de-CH"/>
              </w:rPr>
            </w:pPr>
          </w:p>
          <w:p w14:paraId="76D2BFC3" w14:textId="77777777" w:rsidR="009D1770" w:rsidRPr="009D1770" w:rsidRDefault="009D1770" w:rsidP="009D1770">
            <w:pPr>
              <w:rPr>
                <w:rFonts w:eastAsia="Times New Roman" w:cs="Arial"/>
                <w:sz w:val="18"/>
                <w:szCs w:val="18"/>
                <w:lang w:val="en-GB" w:eastAsia="de-CH"/>
              </w:rPr>
            </w:pPr>
          </w:p>
          <w:p w14:paraId="0E139274"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1FE6344D" w14:textId="77777777" w:rsidR="009D1770" w:rsidRPr="009D1770" w:rsidRDefault="009D1770" w:rsidP="009D1770">
            <w:pPr>
              <w:spacing w:after="180"/>
              <w:rPr>
                <w:rFonts w:eastAsia="Times New Roman" w:cs="Arial"/>
                <w:sz w:val="18"/>
                <w:szCs w:val="18"/>
                <w:lang w:val="en-GB" w:eastAsia="de-CH"/>
              </w:rPr>
            </w:pPr>
          </w:p>
        </w:tc>
        <w:tc>
          <w:tcPr>
            <w:tcW w:w="3240" w:type="dxa"/>
            <w:shd w:val="clear" w:color="auto" w:fill="auto"/>
          </w:tcPr>
          <w:p w14:paraId="5D711E60"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lastRenderedPageBreak/>
              <w:t xml:space="preserve">Assumptions: </w:t>
            </w:r>
          </w:p>
          <w:p w14:paraId="57A72FC0"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Effective Integration Activities: Assumption that integration activities are effective in facilitating the active participation of individuals from diverse backgrounds.</w:t>
            </w:r>
          </w:p>
          <w:p w14:paraId="43DFC1A6"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Supportive Legal Framework: Assumption that the legal framework and policies in Estonia support and encourage the active participation of diverse communities.</w:t>
            </w:r>
          </w:p>
          <w:p w14:paraId="7A14E288"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Positive Public Attitudes: The assumption that the </w:t>
            </w:r>
            <w:proofErr w:type="gramStart"/>
            <w:r w:rsidRPr="009D1770">
              <w:rPr>
                <w:rFonts w:eastAsia="Times New Roman" w:cs="Arial"/>
                <w:sz w:val="18"/>
                <w:szCs w:val="18"/>
                <w:lang w:val="en-GB" w:eastAsia="de-CH"/>
              </w:rPr>
              <w:t>general public</w:t>
            </w:r>
            <w:proofErr w:type="gramEnd"/>
            <w:r w:rsidRPr="009D1770">
              <w:rPr>
                <w:rFonts w:eastAsia="Times New Roman" w:cs="Arial"/>
                <w:sz w:val="18"/>
                <w:szCs w:val="18"/>
                <w:lang w:val="en-GB" w:eastAsia="de-CH"/>
              </w:rPr>
              <w:t xml:space="preserve"> in Estonia is open to and supportive of the active participation of individuals from diverse backgrounds.</w:t>
            </w:r>
          </w:p>
          <w:p w14:paraId="0E436476"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Effective Communication: Assumption that there is effective communication and information dissemination to reach and engage individuals from diverse backgrounds. </w:t>
            </w:r>
          </w:p>
          <w:p w14:paraId="4A71A974" w14:textId="77777777" w:rsidR="009D1770" w:rsidRPr="009D1770" w:rsidRDefault="009D1770" w:rsidP="009D1770">
            <w:pPr>
              <w:tabs>
                <w:tab w:val="right" w:pos="3119"/>
              </w:tabs>
              <w:spacing w:before="60"/>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057EB5E3"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Limited Community Engagement: Risks associated with low engagement from some cultural and linguistic groups, potentially resulting in a lack of diversity in active participation.</w:t>
            </w:r>
          </w:p>
          <w:p w14:paraId="69148AC5"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Discrimination and Prejudice: Risks of discrimination or prejudice against individuals from diverse backgrounds, which can hamper their active participation in society.</w:t>
            </w:r>
          </w:p>
          <w:p w14:paraId="541CA871" w14:textId="77777777" w:rsidR="009D1770" w:rsidRPr="009D1770" w:rsidRDefault="009D1770" w:rsidP="009D1770">
            <w:pPr>
              <w:spacing w:after="180"/>
              <w:jc w:val="both"/>
              <w:rPr>
                <w:rFonts w:eastAsia="Times New Roman" w:cs="Arial"/>
                <w:sz w:val="18"/>
                <w:szCs w:val="18"/>
                <w:lang w:val="en-GB" w:eastAsia="de-CH"/>
              </w:rPr>
            </w:pPr>
            <w:r w:rsidRPr="009D1770">
              <w:rPr>
                <w:rFonts w:eastAsia="Times New Roman" w:cs="Arial"/>
                <w:sz w:val="18"/>
                <w:szCs w:val="18"/>
                <w:lang w:val="en-GB" w:eastAsia="de-CH"/>
              </w:rPr>
              <w:t xml:space="preserve">Information Accessibility: Risks related to limited access to information </w:t>
            </w:r>
            <w:r w:rsidRPr="009D1770">
              <w:rPr>
                <w:rFonts w:eastAsia="Times New Roman" w:cs="Arial"/>
                <w:sz w:val="18"/>
                <w:szCs w:val="18"/>
                <w:lang w:val="en-GB" w:eastAsia="de-CH"/>
              </w:rPr>
              <w:lastRenderedPageBreak/>
              <w:t>or communication challenges that may impede empowerment efforts.</w:t>
            </w:r>
          </w:p>
        </w:tc>
      </w:tr>
      <w:tr w:rsidR="009D1770" w:rsidRPr="009D1770" w14:paraId="6FA8D219" w14:textId="77777777" w:rsidTr="009D1770">
        <w:trPr>
          <w:trHeight w:val="913"/>
        </w:trPr>
        <w:tc>
          <w:tcPr>
            <w:tcW w:w="4140" w:type="dxa"/>
            <w:shd w:val="clear" w:color="auto" w:fill="auto"/>
          </w:tcPr>
          <w:p w14:paraId="6DA57090"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r w:rsidRPr="009D1770">
              <w:rPr>
                <w:rFonts w:eastAsia="Times New Roman" w:cs="Arial"/>
                <w:b/>
                <w:sz w:val="18"/>
                <w:szCs w:val="18"/>
                <w:u w:val="single"/>
                <w:lang w:val="en-GB"/>
              </w:rPr>
              <w:lastRenderedPageBreak/>
              <w:t>Intermediate Outcome 2:</w:t>
            </w:r>
            <w:r w:rsidRPr="009D1770">
              <w:rPr>
                <w:rFonts w:eastAsia="Times New Roman" w:cs="Arial"/>
                <w:b/>
                <w:sz w:val="18"/>
                <w:szCs w:val="18"/>
                <w:lang w:val="en-GB"/>
              </w:rPr>
              <w:t xml:space="preserve"> Professionals in education and social sector offer services according to modernised and new curricula tailored also to work with people from different cultural and linguistic backgrounds.</w:t>
            </w:r>
          </w:p>
          <w:p w14:paraId="7EDC3C45"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p>
          <w:p w14:paraId="62011BED"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p>
          <w:p w14:paraId="5F992C7C"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p>
          <w:p w14:paraId="124C85A3"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p>
          <w:p w14:paraId="1CAF89F8"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p>
          <w:p w14:paraId="154CBB13"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p>
          <w:p w14:paraId="3BB1826C"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23E53DC1"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2C7EEAC2"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1C00DF8F"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688D2493"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09C0FB04"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4B6A733D"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4DD3BA22"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4E98956C"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4EA93FBA"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4DFEA733"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3D612732"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53297092"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77D06ED9"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1239648F"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3ED380D1"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5301949C"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7EAF17D5"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1E324D8D"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0AD5E7C7"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4B2970B2"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0FD5275F"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7F541EA8" w14:textId="77777777" w:rsidR="009D1770" w:rsidRPr="009D1770" w:rsidRDefault="009D1770" w:rsidP="009D1770">
            <w:pPr>
              <w:tabs>
                <w:tab w:val="right" w:pos="3119"/>
              </w:tabs>
              <w:spacing w:before="60"/>
              <w:contextualSpacing/>
              <w:jc w:val="both"/>
              <w:rPr>
                <w:rFonts w:eastAsia="Times New Roman" w:cs="Arial"/>
                <w:b/>
                <w:bCs/>
                <w:sz w:val="18"/>
                <w:szCs w:val="18"/>
                <w:u w:val="single"/>
                <w:lang w:val="en-GB"/>
              </w:rPr>
            </w:pPr>
          </w:p>
          <w:p w14:paraId="5929073E" w14:textId="77777777" w:rsidR="009D1770" w:rsidRPr="009D1770" w:rsidRDefault="009D1770" w:rsidP="009D1770">
            <w:pPr>
              <w:tabs>
                <w:tab w:val="right" w:pos="3119"/>
              </w:tabs>
              <w:spacing w:before="60"/>
              <w:contextualSpacing/>
              <w:jc w:val="both"/>
              <w:rPr>
                <w:rFonts w:eastAsia="Times New Roman" w:cs="Arial"/>
                <w:b/>
                <w:sz w:val="18"/>
                <w:szCs w:val="18"/>
                <w:lang w:val="en-GB"/>
              </w:rPr>
            </w:pPr>
            <w:r w:rsidRPr="009D1770">
              <w:rPr>
                <w:rFonts w:eastAsia="Times New Roman" w:cs="Arial"/>
                <w:b/>
                <w:sz w:val="18"/>
                <w:szCs w:val="18"/>
                <w:u w:val="single"/>
                <w:lang w:val="en-GB"/>
              </w:rPr>
              <w:t>Immediate Outcome 2:</w:t>
            </w:r>
            <w:r w:rsidRPr="009D1770">
              <w:rPr>
                <w:rFonts w:eastAsia="Times New Roman" w:cs="Arial"/>
                <w:b/>
                <w:sz w:val="18"/>
                <w:szCs w:val="18"/>
                <w:lang w:val="en-GB"/>
              </w:rPr>
              <w:t xml:space="preserve"> Professionals in education and social sector have acquired new skills and knowledge and are ready to work with people from different cultural and linguistic backgrounds.</w:t>
            </w:r>
          </w:p>
          <w:p w14:paraId="1607CB3D" w14:textId="77777777" w:rsidR="009D1770" w:rsidRPr="009D1770" w:rsidRDefault="009D1770" w:rsidP="009D1770">
            <w:pPr>
              <w:spacing w:after="180" w:line="260" w:lineRule="atLeast"/>
              <w:contextualSpacing/>
              <w:jc w:val="both"/>
              <w:rPr>
                <w:rFonts w:eastAsia="Times New Roman" w:cs="Arial"/>
                <w:b/>
                <w:szCs w:val="20"/>
                <w:lang w:val="en-GB"/>
              </w:rPr>
            </w:pPr>
          </w:p>
        </w:tc>
        <w:tc>
          <w:tcPr>
            <w:tcW w:w="4428" w:type="dxa"/>
            <w:shd w:val="clear" w:color="auto" w:fill="auto"/>
          </w:tcPr>
          <w:p w14:paraId="440CA459" w14:textId="77777777" w:rsidR="009D1770" w:rsidRPr="009D1770" w:rsidRDefault="009D1770" w:rsidP="009D1770">
            <w:pPr>
              <w:tabs>
                <w:tab w:val="right" w:pos="3119"/>
              </w:tabs>
              <w:spacing w:before="60"/>
              <w:jc w:val="both"/>
              <w:rPr>
                <w:rFonts w:eastAsia="Times New Roman" w:cs="Arial"/>
                <w:sz w:val="18"/>
                <w:szCs w:val="18"/>
                <w:u w:val="single"/>
                <w:lang w:val="en-GB"/>
              </w:rPr>
            </w:pPr>
            <w:r w:rsidRPr="009D1770">
              <w:rPr>
                <w:rFonts w:eastAsia="Times New Roman" w:cs="Arial"/>
                <w:b/>
                <w:bCs/>
                <w:iCs/>
                <w:sz w:val="18"/>
                <w:szCs w:val="18"/>
                <w:u w:val="single"/>
                <w:lang w:val="en-GB" w:eastAsia="de-CH"/>
              </w:rPr>
              <w:lastRenderedPageBreak/>
              <w:t xml:space="preserve">OCIN </w:t>
            </w:r>
            <w:r w:rsidRPr="009D1770">
              <w:rPr>
                <w:rFonts w:eastAsia="Times New Roman" w:cs="Arial"/>
                <w:b/>
                <w:bCs/>
                <w:sz w:val="18"/>
                <w:szCs w:val="18"/>
                <w:u w:val="single"/>
                <w:lang w:val="en-GB" w:eastAsia="de-CH"/>
              </w:rPr>
              <w:t>2</w:t>
            </w:r>
            <w:r w:rsidRPr="009D1770">
              <w:rPr>
                <w:rFonts w:eastAsia="Times New Roman" w:cs="Arial"/>
                <w:b/>
                <w:bCs/>
                <w:iCs/>
                <w:sz w:val="18"/>
                <w:szCs w:val="18"/>
                <w:u w:val="single"/>
                <w:lang w:val="en-GB" w:eastAsia="de-CH"/>
              </w:rPr>
              <w:t>.</w:t>
            </w:r>
            <w:r w:rsidRPr="009D1770">
              <w:rPr>
                <w:rFonts w:eastAsia="Times New Roman" w:cs="Arial"/>
                <w:b/>
                <w:sz w:val="18"/>
                <w:szCs w:val="18"/>
                <w:u w:val="single"/>
                <w:lang w:val="en-GB" w:eastAsia="de-CH"/>
              </w:rPr>
              <w:t xml:space="preserve">1 </w:t>
            </w:r>
            <w:r w:rsidRPr="009D1770">
              <w:rPr>
                <w:rFonts w:eastAsia="Times New Roman" w:cs="Arial"/>
                <w:sz w:val="18"/>
                <w:szCs w:val="18"/>
                <w:u w:val="single"/>
                <w:lang w:val="en-GB" w:eastAsia="de-CH"/>
              </w:rPr>
              <w:t xml:space="preserve">Trained professionals using </w:t>
            </w:r>
            <w:r w:rsidRPr="009D1770">
              <w:rPr>
                <w:rFonts w:eastAsia="Times New Roman" w:cs="Arial"/>
                <w:sz w:val="18"/>
                <w:szCs w:val="18"/>
                <w:u w:val="single"/>
                <w:lang w:val="en-GB"/>
              </w:rPr>
              <w:t>new skills and knowledge working also with people from different cultural and linguistic backgrounds.</w:t>
            </w:r>
          </w:p>
          <w:p w14:paraId="3409C539"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percentage</w:t>
            </w:r>
          </w:p>
          <w:p w14:paraId="75DFDBD8"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Baseline: N/A (unknown)</w:t>
            </w:r>
          </w:p>
          <w:p w14:paraId="2801D9E4"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Target: 70% of enrolled specialists that have passed a training module </w:t>
            </w:r>
          </w:p>
          <w:p w14:paraId="6A10D35F" w14:textId="77777777" w:rsidR="009D1770" w:rsidRPr="009D1770" w:rsidRDefault="009D1770" w:rsidP="009D1770">
            <w:pPr>
              <w:tabs>
                <w:tab w:val="right" w:pos="3119"/>
              </w:tabs>
              <w:spacing w:before="60"/>
              <w:rPr>
                <w:rFonts w:eastAsia="Times New Roman" w:cs="Arial"/>
                <w:sz w:val="18"/>
                <w:szCs w:val="18"/>
                <w:lang w:val="en-GB" w:eastAsia="de-CH"/>
              </w:rPr>
            </w:pPr>
          </w:p>
          <w:p w14:paraId="2289D1A9" w14:textId="77777777" w:rsidR="009D1770" w:rsidRPr="009D1770" w:rsidRDefault="009D1770" w:rsidP="009D1770">
            <w:pPr>
              <w:spacing w:line="260" w:lineRule="atLeast"/>
              <w:jc w:val="both"/>
              <w:rPr>
                <w:rFonts w:eastAsia="Arial" w:cs="Arial"/>
                <w:sz w:val="18"/>
                <w:szCs w:val="18"/>
                <w:u w:val="single"/>
                <w:lang w:val="en-GB"/>
              </w:rPr>
            </w:pPr>
            <w:r w:rsidRPr="009D1770">
              <w:rPr>
                <w:rFonts w:eastAsia="Arial" w:cs="Arial"/>
                <w:b/>
                <w:bCs/>
                <w:sz w:val="18"/>
                <w:szCs w:val="18"/>
                <w:u w:val="single"/>
                <w:lang w:val="en-GB"/>
              </w:rPr>
              <w:t xml:space="preserve">OCIN 2.2 </w:t>
            </w:r>
            <w:proofErr w:type="gramStart"/>
            <w:r w:rsidRPr="009D1770">
              <w:rPr>
                <w:rFonts w:eastAsia="Arial" w:cs="Arial"/>
                <w:sz w:val="18"/>
                <w:szCs w:val="18"/>
                <w:u w:val="single"/>
                <w:lang w:val="en-GB"/>
              </w:rPr>
              <w:t>Post-training</w:t>
            </w:r>
            <w:proofErr w:type="gramEnd"/>
            <w:r w:rsidRPr="009D1770">
              <w:rPr>
                <w:rFonts w:eastAsia="Arial" w:cs="Arial"/>
                <w:sz w:val="18"/>
                <w:szCs w:val="18"/>
                <w:u w:val="single"/>
                <w:lang w:val="en-GB"/>
              </w:rPr>
              <w:t xml:space="preserve"> feedback (after 6 months) given whether the professionals are in fact using the skills and knowledge acquired in their everyday work.</w:t>
            </w:r>
          </w:p>
          <w:p w14:paraId="1C3CF453" w14:textId="77777777" w:rsidR="009D1770" w:rsidRPr="009D1770" w:rsidRDefault="009D1770" w:rsidP="009D1770">
            <w:pPr>
              <w:spacing w:line="260" w:lineRule="atLeast"/>
              <w:jc w:val="both"/>
              <w:rPr>
                <w:rFonts w:eastAsia="Arial" w:cs="Arial"/>
                <w:sz w:val="18"/>
                <w:szCs w:val="18"/>
                <w:u w:val="single"/>
                <w:lang w:val="en-GB"/>
              </w:rPr>
            </w:pPr>
          </w:p>
          <w:p w14:paraId="6975C2E8"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Measurement unit: yes/no</w:t>
            </w:r>
          </w:p>
          <w:p w14:paraId="65C3254E"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Baseline: 0</w:t>
            </w:r>
          </w:p>
          <w:p w14:paraId="0A7B182D"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Target: yes</w:t>
            </w:r>
          </w:p>
          <w:p w14:paraId="2F5B2CF9" w14:textId="77777777" w:rsidR="009D1770" w:rsidRPr="009D1770" w:rsidRDefault="009D1770" w:rsidP="009D1770">
            <w:pPr>
              <w:spacing w:line="260" w:lineRule="atLeast"/>
              <w:jc w:val="both"/>
              <w:rPr>
                <w:rFonts w:eastAsia="Arial" w:cs="Arial"/>
                <w:b/>
                <w:bCs/>
                <w:sz w:val="18"/>
                <w:szCs w:val="18"/>
                <w:u w:val="single"/>
                <w:lang w:val="en-GB"/>
              </w:rPr>
            </w:pPr>
          </w:p>
          <w:p w14:paraId="57D90FE4" w14:textId="77777777" w:rsidR="009D1770" w:rsidRPr="009D1770" w:rsidRDefault="009D1770" w:rsidP="009D1770">
            <w:pPr>
              <w:spacing w:line="260" w:lineRule="atLeast"/>
              <w:jc w:val="both"/>
              <w:rPr>
                <w:rFonts w:eastAsia="Arial" w:cs="Arial"/>
                <w:sz w:val="18"/>
                <w:szCs w:val="18"/>
                <w:u w:val="single"/>
                <w:lang w:val="en-GB"/>
              </w:rPr>
            </w:pPr>
            <w:r w:rsidRPr="009D1770">
              <w:rPr>
                <w:rFonts w:eastAsia="Arial" w:cs="Arial"/>
                <w:b/>
                <w:bCs/>
                <w:sz w:val="18"/>
                <w:szCs w:val="18"/>
                <w:u w:val="single"/>
                <w:lang w:val="en-GB"/>
              </w:rPr>
              <w:t>OCIN 2.3</w:t>
            </w:r>
            <w:r w:rsidRPr="009D1770">
              <w:rPr>
                <w:rFonts w:eastAsia="Arial" w:cs="Arial"/>
                <w:sz w:val="18"/>
                <w:szCs w:val="18"/>
                <w:u w:val="single"/>
                <w:lang w:val="en-GB"/>
              </w:rPr>
              <w:t xml:space="preserve"> </w:t>
            </w:r>
            <w:proofErr w:type="gramStart"/>
            <w:r w:rsidRPr="009D1770">
              <w:rPr>
                <w:rFonts w:eastAsia="Arial" w:cs="Arial"/>
                <w:sz w:val="18"/>
                <w:szCs w:val="18"/>
                <w:u w:val="single"/>
                <w:lang w:val="en-GB"/>
              </w:rPr>
              <w:t>Post-training</w:t>
            </w:r>
            <w:proofErr w:type="gramEnd"/>
            <w:r w:rsidRPr="009D1770">
              <w:rPr>
                <w:rFonts w:eastAsia="Arial" w:cs="Arial"/>
                <w:sz w:val="18"/>
                <w:szCs w:val="18"/>
                <w:u w:val="single"/>
                <w:lang w:val="en-GB"/>
              </w:rPr>
              <w:t xml:space="preserve"> feedback (after 6 months) acquired from employers whether they see that </w:t>
            </w:r>
            <w:r w:rsidRPr="009D1770">
              <w:rPr>
                <w:rFonts w:eastAsia="Arial" w:cs="Arial"/>
                <w:sz w:val="18"/>
                <w:szCs w:val="18"/>
                <w:u w:val="single"/>
                <w:lang w:val="en-GB"/>
              </w:rPr>
              <w:lastRenderedPageBreak/>
              <w:t>service provision to people from different cultural and linguistic backgrounds has changed for the better.</w:t>
            </w:r>
          </w:p>
          <w:p w14:paraId="3D4389F3" w14:textId="77777777" w:rsidR="009D1770" w:rsidRPr="009D1770" w:rsidRDefault="009D1770" w:rsidP="009D1770">
            <w:pPr>
              <w:spacing w:before="60"/>
              <w:jc w:val="both"/>
              <w:rPr>
                <w:rFonts w:eastAsia="Arial" w:cs="Arial"/>
                <w:sz w:val="18"/>
                <w:szCs w:val="18"/>
                <w:u w:val="single"/>
                <w:lang w:val="en-GB"/>
              </w:rPr>
            </w:pPr>
          </w:p>
          <w:p w14:paraId="63100D3C" w14:textId="77777777" w:rsidR="009D1770" w:rsidRPr="009D1770" w:rsidRDefault="009D1770" w:rsidP="009D1770">
            <w:pPr>
              <w:spacing w:before="60"/>
              <w:jc w:val="both"/>
              <w:rPr>
                <w:rFonts w:eastAsia="Arial" w:cs="Arial"/>
                <w:sz w:val="18"/>
                <w:szCs w:val="18"/>
                <w:lang w:val="en-GB"/>
              </w:rPr>
            </w:pPr>
            <w:r w:rsidRPr="009D1770">
              <w:rPr>
                <w:rFonts w:eastAsia="Arial" w:cs="Arial"/>
                <w:sz w:val="18"/>
                <w:szCs w:val="18"/>
                <w:lang w:val="en-GB"/>
              </w:rPr>
              <w:t>Measurement unit: yes/no</w:t>
            </w:r>
          </w:p>
          <w:p w14:paraId="79D8AE74" w14:textId="77777777" w:rsidR="009D1770" w:rsidRPr="009D1770" w:rsidRDefault="009D1770" w:rsidP="009D1770">
            <w:pPr>
              <w:spacing w:before="60"/>
              <w:jc w:val="both"/>
              <w:rPr>
                <w:rFonts w:eastAsia="Arial" w:cs="Arial"/>
                <w:sz w:val="18"/>
                <w:szCs w:val="18"/>
                <w:lang w:val="en-GB"/>
              </w:rPr>
            </w:pPr>
            <w:r w:rsidRPr="009D1770">
              <w:rPr>
                <w:rFonts w:eastAsia="Arial" w:cs="Arial"/>
                <w:sz w:val="18"/>
                <w:szCs w:val="18"/>
                <w:lang w:val="en-GB"/>
              </w:rPr>
              <w:t>Baseline: 0</w:t>
            </w:r>
          </w:p>
          <w:p w14:paraId="08A99B6B" w14:textId="77777777" w:rsidR="009D1770" w:rsidRPr="009D1770" w:rsidRDefault="009D1770" w:rsidP="009D1770">
            <w:pPr>
              <w:spacing w:before="60"/>
              <w:jc w:val="both"/>
              <w:rPr>
                <w:rFonts w:eastAsia="Arial" w:cs="Arial"/>
                <w:sz w:val="18"/>
                <w:szCs w:val="18"/>
                <w:lang w:val="en-GB"/>
              </w:rPr>
            </w:pPr>
            <w:r w:rsidRPr="009D1770">
              <w:rPr>
                <w:rFonts w:eastAsia="Arial" w:cs="Arial"/>
                <w:sz w:val="18"/>
                <w:szCs w:val="18"/>
                <w:lang w:val="en-GB"/>
              </w:rPr>
              <w:t>Target: yes</w:t>
            </w:r>
          </w:p>
          <w:p w14:paraId="6DBC1456" w14:textId="77777777" w:rsidR="009D1770" w:rsidRPr="009D1770" w:rsidRDefault="009D1770" w:rsidP="009D1770">
            <w:pPr>
              <w:tabs>
                <w:tab w:val="right" w:pos="3119"/>
              </w:tabs>
              <w:spacing w:before="60"/>
              <w:rPr>
                <w:rFonts w:eastAsia="Times New Roman" w:cs="Arial"/>
                <w:color w:val="FF0000"/>
                <w:sz w:val="18"/>
                <w:szCs w:val="18"/>
                <w:lang w:val="en-GB" w:eastAsia="de-CH"/>
              </w:rPr>
            </w:pPr>
          </w:p>
          <w:p w14:paraId="6365177C" w14:textId="77777777" w:rsidR="009D1770" w:rsidRPr="009D1770" w:rsidRDefault="009D1770" w:rsidP="009D1770">
            <w:pPr>
              <w:tabs>
                <w:tab w:val="right" w:pos="3119"/>
              </w:tabs>
              <w:spacing w:before="60"/>
              <w:jc w:val="both"/>
              <w:rPr>
                <w:rFonts w:eastAsia="Times New Roman" w:cs="Arial"/>
                <w:sz w:val="18"/>
                <w:szCs w:val="18"/>
                <w:u w:val="single"/>
                <w:lang w:val="en-GB"/>
              </w:rPr>
            </w:pPr>
            <w:r w:rsidRPr="009D1770">
              <w:rPr>
                <w:rFonts w:eastAsia="Times New Roman" w:cs="Arial"/>
                <w:b/>
                <w:bCs/>
                <w:iCs/>
                <w:sz w:val="18"/>
                <w:szCs w:val="18"/>
                <w:u w:val="single"/>
                <w:lang w:val="en-GB" w:eastAsia="de-CH"/>
              </w:rPr>
              <w:t>OCIM 2.</w:t>
            </w:r>
            <w:r w:rsidRPr="009D1770">
              <w:rPr>
                <w:rFonts w:eastAsia="Times New Roman" w:cs="Arial"/>
                <w:b/>
                <w:sz w:val="18"/>
                <w:szCs w:val="18"/>
                <w:u w:val="single"/>
                <w:lang w:val="en-GB" w:eastAsia="de-CH"/>
              </w:rPr>
              <w:t xml:space="preserve">1 </w:t>
            </w:r>
            <w:r w:rsidRPr="009D1770">
              <w:rPr>
                <w:rFonts w:eastAsia="Times New Roman" w:cs="Arial"/>
                <w:sz w:val="18"/>
                <w:szCs w:val="18"/>
                <w:u w:val="single"/>
                <w:lang w:val="en-GB" w:eastAsia="de-CH"/>
              </w:rPr>
              <w:t>Trained professionals with new skills and knowledge ready to work also with people from different cultural and linguistic backgrounds.</w:t>
            </w:r>
          </w:p>
          <w:p w14:paraId="3842CDC8"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iCs/>
                <w:sz w:val="18"/>
                <w:szCs w:val="18"/>
                <w:lang w:val="en-GB" w:eastAsia="de-CH"/>
              </w:rPr>
              <w:t xml:space="preserve">Measurement unit: </w:t>
            </w:r>
            <w:r w:rsidRPr="009D1770">
              <w:rPr>
                <w:rFonts w:eastAsia="Times New Roman" w:cs="Arial"/>
                <w:sz w:val="18"/>
                <w:szCs w:val="18"/>
                <w:lang w:val="en-GB" w:eastAsia="de-CH"/>
              </w:rPr>
              <w:t xml:space="preserve">percentage </w:t>
            </w:r>
          </w:p>
          <w:p w14:paraId="75DD5469"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Baseline: N/A (unknown)</w:t>
            </w:r>
          </w:p>
          <w:p w14:paraId="46FC296B"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 xml:space="preserve">Target: 80% of enrolled specialists that have passed a training module  </w:t>
            </w:r>
          </w:p>
          <w:p w14:paraId="52CDCFA7" w14:textId="77777777" w:rsidR="009D1770" w:rsidRPr="009D1770" w:rsidRDefault="009D1770" w:rsidP="009D1770">
            <w:pPr>
              <w:tabs>
                <w:tab w:val="right" w:pos="3119"/>
              </w:tabs>
              <w:spacing w:before="60"/>
              <w:rPr>
                <w:rFonts w:eastAsia="Times New Roman" w:cs="Arial"/>
                <w:sz w:val="18"/>
                <w:szCs w:val="18"/>
                <w:lang w:val="en-GB" w:eastAsia="de-CH"/>
              </w:rPr>
            </w:pPr>
          </w:p>
          <w:p w14:paraId="3CA41515" w14:textId="77777777" w:rsidR="009D1770" w:rsidRPr="009D1770" w:rsidRDefault="009D1770" w:rsidP="009D1770">
            <w:pPr>
              <w:jc w:val="both"/>
              <w:rPr>
                <w:rFonts w:eastAsia="Arial" w:cs="Arial"/>
                <w:sz w:val="18"/>
                <w:szCs w:val="18"/>
                <w:u w:val="single"/>
              </w:rPr>
            </w:pPr>
            <w:r w:rsidRPr="009D1770">
              <w:rPr>
                <w:rFonts w:eastAsia="Arial" w:cs="Arial"/>
                <w:b/>
                <w:bCs/>
                <w:sz w:val="18"/>
                <w:szCs w:val="18"/>
                <w:u w:val="single"/>
              </w:rPr>
              <w:t>OCIM 2.2</w:t>
            </w:r>
            <w:r w:rsidRPr="009D1770">
              <w:rPr>
                <w:rFonts w:eastAsia="Arial" w:cs="Arial"/>
                <w:sz w:val="18"/>
                <w:szCs w:val="18"/>
                <w:u w:val="single"/>
              </w:rPr>
              <w:t xml:space="preserve"> Professionals’ expectations asked before starting the complementary trainings.</w:t>
            </w:r>
          </w:p>
          <w:p w14:paraId="7DC9912E" w14:textId="77777777" w:rsidR="009D1770" w:rsidRPr="009D1770" w:rsidRDefault="009D1770" w:rsidP="009D1770">
            <w:pPr>
              <w:rPr>
                <w:rFonts w:eastAsia="Arial" w:cs="Arial"/>
                <w:sz w:val="18"/>
                <w:szCs w:val="18"/>
                <w:u w:val="single"/>
              </w:rPr>
            </w:pPr>
          </w:p>
          <w:p w14:paraId="38D387A6"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Measurement unit: yes/no</w:t>
            </w:r>
          </w:p>
          <w:p w14:paraId="2607C18D"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Baseline: 0</w:t>
            </w:r>
          </w:p>
          <w:p w14:paraId="1298F453"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Target: yes</w:t>
            </w:r>
          </w:p>
          <w:p w14:paraId="10E1CD2D" w14:textId="77777777" w:rsidR="009D1770" w:rsidRPr="009D1770" w:rsidRDefault="009D1770" w:rsidP="009D1770">
            <w:pPr>
              <w:rPr>
                <w:rFonts w:eastAsia="Arial" w:cs="Arial"/>
                <w:sz w:val="18"/>
                <w:szCs w:val="18"/>
                <w:u w:val="single"/>
              </w:rPr>
            </w:pPr>
          </w:p>
          <w:p w14:paraId="4188F397" w14:textId="77777777" w:rsidR="009D1770" w:rsidRPr="009D1770" w:rsidRDefault="009D1770" w:rsidP="009D1770">
            <w:pPr>
              <w:rPr>
                <w:rFonts w:eastAsia="Arial" w:cs="Arial"/>
                <w:sz w:val="18"/>
                <w:szCs w:val="18"/>
                <w:u w:val="single"/>
              </w:rPr>
            </w:pPr>
          </w:p>
          <w:p w14:paraId="3DF5C332" w14:textId="77777777" w:rsidR="009D1770" w:rsidRPr="009D1770" w:rsidRDefault="009D1770" w:rsidP="009D1770">
            <w:pPr>
              <w:jc w:val="both"/>
              <w:rPr>
                <w:rFonts w:eastAsia="Arial" w:cs="Arial"/>
                <w:sz w:val="18"/>
                <w:szCs w:val="18"/>
                <w:u w:val="single"/>
              </w:rPr>
            </w:pPr>
            <w:r w:rsidRPr="009D1770">
              <w:rPr>
                <w:rFonts w:eastAsia="Arial" w:cs="Arial"/>
                <w:b/>
                <w:bCs/>
                <w:sz w:val="18"/>
                <w:szCs w:val="18"/>
                <w:u w:val="single"/>
              </w:rPr>
              <w:t>OCIM 2.3</w:t>
            </w:r>
            <w:r w:rsidRPr="009D1770">
              <w:rPr>
                <w:rFonts w:eastAsia="Arial" w:cs="Arial"/>
                <w:sz w:val="18"/>
                <w:szCs w:val="18"/>
                <w:u w:val="single"/>
              </w:rPr>
              <w:t xml:space="preserve"> Professionals’ feedback acquired after having finished the training module on having new skills and knowledge to work with people from different cultural and linguistic backgrounds.</w:t>
            </w:r>
          </w:p>
          <w:p w14:paraId="184E18C1" w14:textId="77777777" w:rsidR="009D1770" w:rsidRPr="009D1770" w:rsidRDefault="009D1770" w:rsidP="009D1770">
            <w:pPr>
              <w:rPr>
                <w:rFonts w:eastAsia="Arial" w:cs="Arial"/>
                <w:sz w:val="18"/>
                <w:szCs w:val="18"/>
                <w:u w:val="single"/>
              </w:rPr>
            </w:pPr>
          </w:p>
          <w:p w14:paraId="07185173"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Measurement unit: yes/no</w:t>
            </w:r>
          </w:p>
          <w:p w14:paraId="4AF95822"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Baseline: 0</w:t>
            </w:r>
          </w:p>
          <w:p w14:paraId="5AB6E266" w14:textId="77777777" w:rsidR="009D1770" w:rsidRPr="009D1770" w:rsidRDefault="009D1770" w:rsidP="009D1770">
            <w:pPr>
              <w:spacing w:line="260" w:lineRule="atLeast"/>
              <w:jc w:val="both"/>
              <w:rPr>
                <w:rFonts w:eastAsia="Arial" w:cs="Arial"/>
                <w:sz w:val="18"/>
                <w:szCs w:val="18"/>
                <w:lang w:val="en-GB"/>
              </w:rPr>
            </w:pPr>
            <w:r w:rsidRPr="009D1770">
              <w:rPr>
                <w:rFonts w:eastAsia="Arial" w:cs="Arial"/>
                <w:sz w:val="18"/>
                <w:szCs w:val="18"/>
                <w:lang w:val="en-GB"/>
              </w:rPr>
              <w:t>Target: yes</w:t>
            </w:r>
          </w:p>
        </w:tc>
        <w:tc>
          <w:tcPr>
            <w:tcW w:w="3240" w:type="dxa"/>
            <w:shd w:val="clear" w:color="auto" w:fill="auto"/>
          </w:tcPr>
          <w:p w14:paraId="351838EC"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lastRenderedPageBreak/>
              <w:t>Training feedback surveys; focus group interviews /</w:t>
            </w:r>
          </w:p>
          <w:p w14:paraId="7D4C95B7" w14:textId="77777777" w:rsidR="009D1770" w:rsidRPr="009D1770" w:rsidRDefault="009D1770" w:rsidP="009D1770">
            <w:pPr>
              <w:rPr>
                <w:rFonts w:eastAsia="Times New Roman" w:cs="Arial"/>
                <w:iCs/>
                <w:sz w:val="18"/>
                <w:szCs w:val="18"/>
                <w:lang w:val="en-GB" w:eastAsia="de-CH"/>
              </w:rPr>
            </w:pPr>
            <w:r w:rsidRPr="009D1770">
              <w:rPr>
                <w:rFonts w:eastAsia="Times New Roman" w:cs="Arial"/>
                <w:sz w:val="18"/>
                <w:szCs w:val="18"/>
                <w:lang w:val="en-GB" w:eastAsia="de-CH"/>
              </w:rPr>
              <w:t>Programme reports.</w:t>
            </w:r>
          </w:p>
          <w:p w14:paraId="7E188177" w14:textId="77777777" w:rsidR="009D1770" w:rsidRPr="009D1770" w:rsidRDefault="009D1770" w:rsidP="009D1770">
            <w:pPr>
              <w:rPr>
                <w:rFonts w:eastAsia="Times New Roman" w:cs="Arial"/>
                <w:iCs/>
                <w:sz w:val="18"/>
                <w:szCs w:val="18"/>
                <w:lang w:val="en-GB" w:eastAsia="de-CH"/>
              </w:rPr>
            </w:pPr>
          </w:p>
          <w:p w14:paraId="0D2BB954" w14:textId="77777777" w:rsidR="009D1770" w:rsidRPr="009D1770" w:rsidRDefault="009D1770" w:rsidP="009D1770">
            <w:pPr>
              <w:rPr>
                <w:rFonts w:eastAsia="Times New Roman" w:cs="Arial"/>
                <w:iCs/>
                <w:sz w:val="18"/>
                <w:szCs w:val="18"/>
                <w:lang w:val="en-GB" w:eastAsia="de-CH"/>
              </w:rPr>
            </w:pPr>
          </w:p>
          <w:p w14:paraId="6171922C" w14:textId="77777777" w:rsidR="009D1770" w:rsidRPr="009D1770" w:rsidRDefault="009D1770" w:rsidP="009D1770">
            <w:pPr>
              <w:rPr>
                <w:rFonts w:eastAsia="Times New Roman" w:cs="Arial"/>
                <w:sz w:val="18"/>
                <w:szCs w:val="18"/>
                <w:lang w:val="en-GB" w:eastAsia="de-CH"/>
              </w:rPr>
            </w:pPr>
          </w:p>
          <w:p w14:paraId="5D0186D6" w14:textId="77777777" w:rsidR="009D1770" w:rsidRPr="009D1770" w:rsidRDefault="009D1770" w:rsidP="009D1770">
            <w:pPr>
              <w:rPr>
                <w:rFonts w:eastAsia="Times New Roman" w:cs="Arial"/>
                <w:sz w:val="18"/>
                <w:szCs w:val="18"/>
                <w:lang w:val="en-GB" w:eastAsia="de-CH"/>
              </w:rPr>
            </w:pPr>
          </w:p>
          <w:p w14:paraId="1E9EAC51" w14:textId="77777777" w:rsidR="009D1770" w:rsidRPr="009D1770" w:rsidRDefault="009D1770" w:rsidP="009D1770">
            <w:pPr>
              <w:rPr>
                <w:rFonts w:eastAsia="Times New Roman" w:cs="Arial"/>
                <w:sz w:val="18"/>
                <w:szCs w:val="18"/>
                <w:lang w:val="en-GB" w:eastAsia="de-CH"/>
              </w:rPr>
            </w:pPr>
          </w:p>
          <w:p w14:paraId="48455A78" w14:textId="77777777" w:rsidR="009D1770" w:rsidRPr="009D1770" w:rsidRDefault="009D1770" w:rsidP="009D1770">
            <w:pPr>
              <w:rPr>
                <w:rFonts w:eastAsia="Times New Roman" w:cs="Arial"/>
                <w:sz w:val="18"/>
                <w:szCs w:val="18"/>
                <w:lang w:val="en-GB" w:eastAsia="de-CH"/>
              </w:rPr>
            </w:pPr>
          </w:p>
          <w:p w14:paraId="27AC8C88" w14:textId="77777777" w:rsidR="009D1770" w:rsidRPr="009D1770" w:rsidRDefault="009D1770" w:rsidP="009D1770">
            <w:pPr>
              <w:rPr>
                <w:rFonts w:eastAsia="Times New Roman" w:cs="Arial"/>
                <w:iCs/>
                <w:sz w:val="18"/>
                <w:szCs w:val="18"/>
                <w:lang w:val="en-GB" w:eastAsia="de-CH"/>
              </w:rPr>
            </w:pPr>
          </w:p>
          <w:p w14:paraId="2197F634" w14:textId="77777777" w:rsidR="009D1770" w:rsidRPr="009D1770" w:rsidRDefault="009D1770" w:rsidP="009D1770">
            <w:pPr>
              <w:rPr>
                <w:rFonts w:eastAsia="Times New Roman" w:cs="Arial"/>
                <w:iCs/>
                <w:sz w:val="18"/>
                <w:szCs w:val="18"/>
                <w:lang w:val="en-GB" w:eastAsia="de-CH"/>
              </w:rPr>
            </w:pPr>
          </w:p>
          <w:p w14:paraId="5DCCF697"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t>Training feedback surveys; focus group interviews.</w:t>
            </w:r>
          </w:p>
          <w:p w14:paraId="1B1CE68F"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t>Programme reports.</w:t>
            </w:r>
          </w:p>
          <w:p w14:paraId="3EC5BE69" w14:textId="77777777" w:rsidR="009D1770" w:rsidRPr="009D1770" w:rsidRDefault="009D1770" w:rsidP="009D1770">
            <w:pPr>
              <w:rPr>
                <w:rFonts w:eastAsia="Times New Roman" w:cs="Arial"/>
                <w:iCs/>
                <w:sz w:val="18"/>
                <w:szCs w:val="18"/>
                <w:lang w:val="en-GB" w:eastAsia="de-CH"/>
              </w:rPr>
            </w:pPr>
          </w:p>
          <w:p w14:paraId="4326A068" w14:textId="77777777" w:rsidR="009D1770" w:rsidRPr="009D1770" w:rsidRDefault="009D1770" w:rsidP="009D1770">
            <w:pPr>
              <w:rPr>
                <w:rFonts w:eastAsia="Times New Roman" w:cs="Arial"/>
                <w:iCs/>
                <w:sz w:val="18"/>
                <w:szCs w:val="18"/>
                <w:lang w:val="en-GB" w:eastAsia="de-CH"/>
              </w:rPr>
            </w:pPr>
          </w:p>
          <w:p w14:paraId="3BE47C97" w14:textId="77777777" w:rsidR="009D1770" w:rsidRPr="009D1770" w:rsidRDefault="009D1770" w:rsidP="009D1770">
            <w:pPr>
              <w:rPr>
                <w:rFonts w:eastAsia="Times New Roman" w:cs="Arial"/>
                <w:iCs/>
                <w:sz w:val="18"/>
                <w:szCs w:val="18"/>
                <w:lang w:val="en-GB" w:eastAsia="de-CH"/>
              </w:rPr>
            </w:pPr>
          </w:p>
          <w:p w14:paraId="478C7948" w14:textId="77777777" w:rsidR="009D1770" w:rsidRPr="009D1770" w:rsidRDefault="009D1770" w:rsidP="009D1770">
            <w:pPr>
              <w:rPr>
                <w:rFonts w:eastAsia="Times New Roman" w:cs="Arial"/>
                <w:iCs/>
                <w:sz w:val="18"/>
                <w:szCs w:val="18"/>
                <w:lang w:val="en-GB" w:eastAsia="de-CH"/>
              </w:rPr>
            </w:pPr>
          </w:p>
          <w:p w14:paraId="7315A37C" w14:textId="77777777" w:rsidR="009D1770" w:rsidRPr="009D1770" w:rsidRDefault="009D1770" w:rsidP="009D1770">
            <w:pPr>
              <w:rPr>
                <w:rFonts w:eastAsia="Times New Roman" w:cs="Arial"/>
                <w:iCs/>
                <w:sz w:val="18"/>
                <w:szCs w:val="18"/>
                <w:lang w:val="en-GB" w:eastAsia="de-CH"/>
              </w:rPr>
            </w:pPr>
          </w:p>
          <w:p w14:paraId="202DAE35" w14:textId="77777777" w:rsidR="009D1770" w:rsidRPr="009D1770" w:rsidRDefault="009D1770" w:rsidP="009D1770">
            <w:pPr>
              <w:rPr>
                <w:rFonts w:eastAsia="Times New Roman" w:cs="Arial"/>
                <w:iCs/>
                <w:sz w:val="18"/>
                <w:szCs w:val="18"/>
                <w:lang w:val="en-GB" w:eastAsia="de-CH"/>
              </w:rPr>
            </w:pPr>
          </w:p>
          <w:p w14:paraId="1380D8EF" w14:textId="77777777" w:rsidR="009D1770" w:rsidRPr="009D1770" w:rsidRDefault="009D1770" w:rsidP="009D1770">
            <w:pPr>
              <w:rPr>
                <w:rFonts w:eastAsia="Times New Roman" w:cs="Arial"/>
                <w:iCs/>
                <w:sz w:val="18"/>
                <w:szCs w:val="18"/>
                <w:lang w:val="en-GB" w:eastAsia="de-CH"/>
              </w:rPr>
            </w:pPr>
          </w:p>
          <w:p w14:paraId="510F0CB5"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t>Training feedback surveys; focus group interviews /</w:t>
            </w:r>
          </w:p>
          <w:p w14:paraId="49676B52"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lastRenderedPageBreak/>
              <w:t>Programme reports.</w:t>
            </w:r>
          </w:p>
          <w:p w14:paraId="1F8D1463" w14:textId="77777777" w:rsidR="009D1770" w:rsidRPr="009D1770" w:rsidRDefault="009D1770" w:rsidP="009D1770">
            <w:pPr>
              <w:rPr>
                <w:rFonts w:eastAsia="Times New Roman" w:cs="Arial"/>
                <w:iCs/>
                <w:sz w:val="18"/>
                <w:szCs w:val="18"/>
                <w:lang w:val="en-GB" w:eastAsia="de-CH"/>
              </w:rPr>
            </w:pPr>
          </w:p>
          <w:p w14:paraId="0253ED84" w14:textId="77777777" w:rsidR="009D1770" w:rsidRPr="009D1770" w:rsidRDefault="009D1770" w:rsidP="009D1770">
            <w:pPr>
              <w:rPr>
                <w:rFonts w:eastAsia="Times New Roman" w:cs="Arial"/>
                <w:iCs/>
                <w:sz w:val="18"/>
                <w:szCs w:val="18"/>
                <w:lang w:val="en-GB" w:eastAsia="de-CH"/>
              </w:rPr>
            </w:pPr>
          </w:p>
          <w:p w14:paraId="68CB825E" w14:textId="77777777" w:rsidR="009D1770" w:rsidRPr="009D1770" w:rsidRDefault="009D1770" w:rsidP="009D1770">
            <w:pPr>
              <w:rPr>
                <w:rFonts w:eastAsia="Times New Roman" w:cs="Arial"/>
                <w:iCs/>
                <w:sz w:val="18"/>
                <w:szCs w:val="18"/>
                <w:lang w:val="en-GB" w:eastAsia="de-CH"/>
              </w:rPr>
            </w:pPr>
          </w:p>
          <w:p w14:paraId="625550CD" w14:textId="77777777" w:rsidR="009D1770" w:rsidRPr="009D1770" w:rsidRDefault="009D1770" w:rsidP="009D1770">
            <w:pPr>
              <w:rPr>
                <w:rFonts w:eastAsia="Times New Roman" w:cs="Arial"/>
                <w:iCs/>
                <w:sz w:val="18"/>
                <w:szCs w:val="18"/>
                <w:lang w:val="en-GB" w:eastAsia="de-CH"/>
              </w:rPr>
            </w:pPr>
          </w:p>
          <w:p w14:paraId="7E09B497" w14:textId="77777777" w:rsidR="009D1770" w:rsidRPr="009D1770" w:rsidRDefault="009D1770" w:rsidP="009D1770">
            <w:pPr>
              <w:rPr>
                <w:rFonts w:eastAsia="Times New Roman" w:cs="Arial"/>
                <w:iCs/>
                <w:sz w:val="18"/>
                <w:szCs w:val="18"/>
                <w:lang w:val="en-GB" w:eastAsia="de-CH"/>
              </w:rPr>
            </w:pPr>
          </w:p>
          <w:p w14:paraId="5562092E" w14:textId="77777777" w:rsidR="009D1770" w:rsidRPr="009D1770" w:rsidRDefault="009D1770" w:rsidP="009D1770">
            <w:pPr>
              <w:rPr>
                <w:rFonts w:eastAsia="Times New Roman" w:cs="Arial"/>
                <w:iCs/>
                <w:sz w:val="18"/>
                <w:szCs w:val="18"/>
                <w:lang w:val="en-GB" w:eastAsia="de-CH"/>
              </w:rPr>
            </w:pPr>
          </w:p>
          <w:p w14:paraId="2D06FB29" w14:textId="77777777" w:rsidR="009D1770" w:rsidRPr="009D1770" w:rsidRDefault="009D1770" w:rsidP="009D1770">
            <w:pPr>
              <w:rPr>
                <w:rFonts w:eastAsia="Times New Roman" w:cs="Arial"/>
                <w:iCs/>
                <w:sz w:val="18"/>
                <w:szCs w:val="18"/>
                <w:lang w:val="en-GB" w:eastAsia="de-CH"/>
              </w:rPr>
            </w:pPr>
          </w:p>
          <w:p w14:paraId="7FDE1860" w14:textId="77777777" w:rsidR="009D1770" w:rsidRPr="009D1770" w:rsidRDefault="009D1770" w:rsidP="009D1770">
            <w:pPr>
              <w:rPr>
                <w:rFonts w:eastAsia="Times New Roman" w:cs="Arial"/>
                <w:iCs/>
                <w:sz w:val="18"/>
                <w:szCs w:val="18"/>
                <w:lang w:val="en-GB" w:eastAsia="de-CH"/>
              </w:rPr>
            </w:pPr>
          </w:p>
          <w:p w14:paraId="065A1BD5"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t>Training feedback surveys; focus group interviews /</w:t>
            </w:r>
          </w:p>
          <w:p w14:paraId="49EA5EB8"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t>Programme reports.</w:t>
            </w:r>
          </w:p>
          <w:p w14:paraId="3F40965B" w14:textId="77777777" w:rsidR="009D1770" w:rsidRPr="009D1770" w:rsidRDefault="009D1770" w:rsidP="009D1770">
            <w:pPr>
              <w:rPr>
                <w:rFonts w:eastAsia="Times New Roman" w:cs="Arial"/>
                <w:iCs/>
                <w:sz w:val="18"/>
                <w:szCs w:val="18"/>
                <w:lang w:val="en-GB" w:eastAsia="de-CH"/>
              </w:rPr>
            </w:pPr>
          </w:p>
          <w:p w14:paraId="2BD4EEE9" w14:textId="77777777" w:rsidR="009D1770" w:rsidRPr="009D1770" w:rsidRDefault="009D1770" w:rsidP="009D1770">
            <w:pPr>
              <w:rPr>
                <w:rFonts w:eastAsia="Times New Roman" w:cs="Arial"/>
                <w:iCs/>
                <w:sz w:val="18"/>
                <w:szCs w:val="18"/>
                <w:lang w:val="en-GB" w:eastAsia="de-CH"/>
              </w:rPr>
            </w:pPr>
          </w:p>
          <w:p w14:paraId="22DE2FEC" w14:textId="77777777" w:rsidR="009D1770" w:rsidRPr="009D1770" w:rsidRDefault="009D1770" w:rsidP="009D1770">
            <w:pPr>
              <w:rPr>
                <w:rFonts w:eastAsia="Times New Roman" w:cs="Arial"/>
                <w:iCs/>
                <w:sz w:val="18"/>
                <w:szCs w:val="18"/>
                <w:lang w:val="en-GB" w:eastAsia="de-CH"/>
              </w:rPr>
            </w:pPr>
          </w:p>
          <w:p w14:paraId="40E12AF4" w14:textId="77777777" w:rsidR="009D1770" w:rsidRPr="009D1770" w:rsidRDefault="009D1770" w:rsidP="009D1770">
            <w:pPr>
              <w:rPr>
                <w:rFonts w:eastAsia="Times New Roman" w:cs="Arial"/>
                <w:iCs/>
                <w:sz w:val="18"/>
                <w:szCs w:val="18"/>
                <w:lang w:val="en-GB" w:eastAsia="de-CH"/>
              </w:rPr>
            </w:pPr>
          </w:p>
          <w:p w14:paraId="1939B1A7" w14:textId="77777777" w:rsidR="009D1770" w:rsidRPr="009D1770" w:rsidRDefault="009D1770" w:rsidP="009D1770">
            <w:pPr>
              <w:rPr>
                <w:rFonts w:eastAsia="Times New Roman" w:cs="Arial"/>
                <w:iCs/>
                <w:sz w:val="18"/>
                <w:szCs w:val="18"/>
                <w:lang w:val="en-GB" w:eastAsia="de-CH"/>
              </w:rPr>
            </w:pPr>
          </w:p>
          <w:p w14:paraId="5561136E" w14:textId="77777777" w:rsidR="009D1770" w:rsidRPr="009D1770" w:rsidRDefault="009D1770" w:rsidP="009D1770">
            <w:pPr>
              <w:rPr>
                <w:rFonts w:eastAsia="Times New Roman" w:cs="Arial"/>
                <w:iCs/>
                <w:sz w:val="18"/>
                <w:szCs w:val="18"/>
                <w:lang w:val="en-GB" w:eastAsia="de-CH"/>
              </w:rPr>
            </w:pPr>
          </w:p>
          <w:p w14:paraId="083352E8" w14:textId="77777777" w:rsidR="009D1770" w:rsidRPr="009D1770" w:rsidRDefault="009D1770" w:rsidP="009D1770">
            <w:pPr>
              <w:rPr>
                <w:rFonts w:eastAsia="Times New Roman" w:cs="Arial"/>
                <w:iCs/>
                <w:sz w:val="18"/>
                <w:szCs w:val="18"/>
                <w:lang w:val="en-GB" w:eastAsia="de-CH"/>
              </w:rPr>
            </w:pPr>
          </w:p>
          <w:p w14:paraId="34004FFF"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t>Training feedback surveys; focus group interviews /</w:t>
            </w:r>
          </w:p>
          <w:p w14:paraId="0B09A894"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t>Programme reports.</w:t>
            </w:r>
          </w:p>
          <w:p w14:paraId="0C94FF6C" w14:textId="77777777" w:rsidR="009D1770" w:rsidRPr="009D1770" w:rsidRDefault="009D1770" w:rsidP="009D1770">
            <w:pPr>
              <w:jc w:val="both"/>
              <w:rPr>
                <w:rFonts w:eastAsia="Times New Roman" w:cs="Arial"/>
                <w:iCs/>
                <w:sz w:val="18"/>
                <w:szCs w:val="18"/>
                <w:lang w:val="en-GB" w:eastAsia="de-CH"/>
              </w:rPr>
            </w:pPr>
          </w:p>
          <w:p w14:paraId="4B179AEA" w14:textId="77777777" w:rsidR="009D1770" w:rsidRPr="009D1770" w:rsidRDefault="009D1770" w:rsidP="009D1770">
            <w:pPr>
              <w:jc w:val="both"/>
              <w:rPr>
                <w:rFonts w:eastAsia="Times New Roman" w:cs="Arial"/>
                <w:sz w:val="18"/>
                <w:szCs w:val="18"/>
                <w:lang w:val="en-GB" w:eastAsia="de-CH"/>
              </w:rPr>
            </w:pPr>
          </w:p>
          <w:p w14:paraId="639EE430" w14:textId="77777777" w:rsidR="009D1770" w:rsidRPr="009D1770" w:rsidRDefault="009D1770" w:rsidP="009D1770">
            <w:pPr>
              <w:jc w:val="both"/>
              <w:rPr>
                <w:rFonts w:eastAsia="Times New Roman" w:cs="Arial"/>
                <w:sz w:val="18"/>
                <w:szCs w:val="18"/>
                <w:lang w:val="en-GB" w:eastAsia="de-CH"/>
              </w:rPr>
            </w:pPr>
          </w:p>
          <w:p w14:paraId="61A4F5D4" w14:textId="77777777" w:rsidR="009D1770" w:rsidRPr="009D1770" w:rsidRDefault="009D1770" w:rsidP="009D1770">
            <w:pPr>
              <w:jc w:val="both"/>
              <w:rPr>
                <w:rFonts w:eastAsia="Times New Roman" w:cs="Arial"/>
                <w:sz w:val="18"/>
                <w:szCs w:val="18"/>
                <w:lang w:val="en-GB" w:eastAsia="de-CH"/>
              </w:rPr>
            </w:pPr>
          </w:p>
          <w:p w14:paraId="1077B18A" w14:textId="77777777" w:rsidR="009D1770" w:rsidRPr="009D1770" w:rsidRDefault="009D1770" w:rsidP="009D1770">
            <w:pPr>
              <w:jc w:val="both"/>
              <w:rPr>
                <w:rFonts w:eastAsia="Times New Roman" w:cs="Arial"/>
                <w:sz w:val="18"/>
                <w:szCs w:val="18"/>
                <w:lang w:val="en-GB" w:eastAsia="de-CH"/>
              </w:rPr>
            </w:pPr>
          </w:p>
          <w:p w14:paraId="5AE2C7B5" w14:textId="77777777" w:rsidR="009D1770" w:rsidRPr="009D1770" w:rsidRDefault="009D1770" w:rsidP="009D1770">
            <w:pPr>
              <w:jc w:val="both"/>
              <w:rPr>
                <w:rFonts w:eastAsia="Times New Roman" w:cs="Arial"/>
                <w:sz w:val="18"/>
                <w:szCs w:val="18"/>
                <w:lang w:val="en-GB" w:eastAsia="de-CH"/>
              </w:rPr>
            </w:pPr>
          </w:p>
          <w:p w14:paraId="49145D05"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Training</w:t>
            </w:r>
            <w:r w:rsidRPr="009D1770">
              <w:rPr>
                <w:rFonts w:eastAsia="Times New Roman" w:cs="Arial"/>
                <w:iCs/>
                <w:sz w:val="18"/>
                <w:szCs w:val="18"/>
                <w:lang w:val="en-GB" w:eastAsia="de-CH"/>
              </w:rPr>
              <w:t xml:space="preserve"> feedback surveys; focus group interviews /</w:t>
            </w:r>
          </w:p>
          <w:p w14:paraId="2D4162BB" w14:textId="77777777" w:rsidR="009D1770" w:rsidRPr="009D1770" w:rsidRDefault="009D1770" w:rsidP="009D1770">
            <w:pPr>
              <w:rPr>
                <w:rFonts w:eastAsia="Times New Roman" w:cs="Arial"/>
                <w:iCs/>
                <w:sz w:val="18"/>
                <w:szCs w:val="18"/>
                <w:lang w:val="en-GB" w:eastAsia="de-CH"/>
              </w:rPr>
            </w:pPr>
            <w:r w:rsidRPr="009D1770">
              <w:rPr>
                <w:rFonts w:eastAsia="Times New Roman" w:cs="Arial"/>
                <w:iCs/>
                <w:sz w:val="18"/>
                <w:szCs w:val="18"/>
                <w:lang w:val="en-GB" w:eastAsia="de-CH"/>
              </w:rPr>
              <w:t>Programme reports.</w:t>
            </w:r>
          </w:p>
          <w:p w14:paraId="40757893" w14:textId="77777777" w:rsidR="009D1770" w:rsidRPr="009D1770" w:rsidRDefault="009D1770" w:rsidP="009D1770">
            <w:pPr>
              <w:rPr>
                <w:rFonts w:eastAsia="Times New Roman" w:cs="Arial"/>
                <w:sz w:val="18"/>
                <w:szCs w:val="18"/>
                <w:lang w:val="en-GB" w:eastAsia="de-CH"/>
              </w:rPr>
            </w:pPr>
          </w:p>
          <w:p w14:paraId="759F74AB" w14:textId="77777777" w:rsidR="009D1770" w:rsidRPr="009D1770" w:rsidRDefault="009D1770" w:rsidP="009D1770">
            <w:pPr>
              <w:rPr>
                <w:rFonts w:eastAsia="Times New Roman" w:cs="Arial"/>
                <w:sz w:val="18"/>
                <w:szCs w:val="18"/>
                <w:lang w:val="en-GB" w:eastAsia="de-CH"/>
              </w:rPr>
            </w:pPr>
          </w:p>
          <w:p w14:paraId="014BB917" w14:textId="77777777" w:rsidR="009D1770" w:rsidRPr="009D1770" w:rsidRDefault="009D1770" w:rsidP="009D1770">
            <w:pPr>
              <w:rPr>
                <w:rFonts w:eastAsia="Times New Roman" w:cs="Arial"/>
                <w:sz w:val="18"/>
                <w:szCs w:val="18"/>
                <w:lang w:val="en-GB" w:eastAsia="de-CH"/>
              </w:rPr>
            </w:pPr>
          </w:p>
          <w:p w14:paraId="5108494C" w14:textId="77777777" w:rsidR="009D1770" w:rsidRPr="009D1770" w:rsidRDefault="009D1770" w:rsidP="009D1770">
            <w:pPr>
              <w:rPr>
                <w:rFonts w:eastAsia="Times New Roman" w:cs="Arial"/>
                <w:sz w:val="18"/>
                <w:szCs w:val="18"/>
                <w:lang w:val="en-GB" w:eastAsia="de-CH"/>
              </w:rPr>
            </w:pPr>
          </w:p>
          <w:p w14:paraId="45F0CD50" w14:textId="77777777" w:rsidR="009D1770" w:rsidRPr="009D1770" w:rsidRDefault="009D1770" w:rsidP="009D1770">
            <w:pPr>
              <w:rPr>
                <w:rFonts w:eastAsia="Times New Roman" w:cs="Arial"/>
                <w:iCs/>
                <w:sz w:val="18"/>
                <w:szCs w:val="18"/>
                <w:lang w:val="en-GB" w:eastAsia="de-CH"/>
              </w:rPr>
            </w:pPr>
          </w:p>
        </w:tc>
        <w:tc>
          <w:tcPr>
            <w:tcW w:w="3240" w:type="dxa"/>
            <w:shd w:val="clear" w:color="auto" w:fill="auto"/>
          </w:tcPr>
          <w:p w14:paraId="42016029"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r w:rsidRPr="009D1770">
              <w:rPr>
                <w:rFonts w:eastAsia="Times New Roman" w:cs="Arial"/>
                <w:iCs/>
                <w:sz w:val="18"/>
                <w:szCs w:val="18"/>
                <w:u w:val="single"/>
                <w:lang w:val="en-GB" w:eastAsia="de-CH"/>
              </w:rPr>
              <w:lastRenderedPageBreak/>
              <w:t>Assumptions:</w:t>
            </w:r>
          </w:p>
          <w:p w14:paraId="49D2E68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Existence of a sectoral support system - management support, horizontal cooperation network, support system backed by trained staff (supervision, etc.)</w:t>
            </w:r>
          </w:p>
          <w:p w14:paraId="3AE29685"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Specialists open to changing their work methods.</w:t>
            </w:r>
          </w:p>
          <w:p w14:paraId="21B53F1D"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p>
          <w:p w14:paraId="41430A5C"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p>
          <w:p w14:paraId="43F1488F"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r w:rsidRPr="009D1770">
              <w:rPr>
                <w:rFonts w:eastAsia="Times New Roman" w:cs="Arial"/>
                <w:iCs/>
                <w:sz w:val="18"/>
                <w:szCs w:val="18"/>
                <w:u w:val="single"/>
                <w:lang w:val="en-GB" w:eastAsia="de-CH"/>
              </w:rPr>
              <w:t>Risks:</w:t>
            </w:r>
          </w:p>
          <w:p w14:paraId="1A796753"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Lack of support and consistency at local level.</w:t>
            </w:r>
          </w:p>
          <w:p w14:paraId="3E7D98AB"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Skills provided are not corresponding to the needs and therefore are unusable in real life.</w:t>
            </w:r>
          </w:p>
          <w:p w14:paraId="7356B6D4" w14:textId="77777777" w:rsidR="009D1770" w:rsidRPr="009D1770" w:rsidRDefault="009D1770" w:rsidP="009D1770">
            <w:pPr>
              <w:tabs>
                <w:tab w:val="right" w:pos="3119"/>
              </w:tabs>
              <w:spacing w:before="60"/>
              <w:jc w:val="both"/>
              <w:rPr>
                <w:rFonts w:eastAsia="Times New Roman" w:cs="Arial"/>
                <w:iCs/>
                <w:sz w:val="18"/>
                <w:szCs w:val="18"/>
                <w:lang w:val="en-GB" w:eastAsia="de-CH"/>
              </w:rPr>
            </w:pPr>
          </w:p>
          <w:p w14:paraId="60B0D3A2" w14:textId="77777777" w:rsidR="009D1770" w:rsidRPr="009D1770" w:rsidRDefault="009D1770" w:rsidP="009D1770">
            <w:pPr>
              <w:tabs>
                <w:tab w:val="right" w:pos="3119"/>
              </w:tabs>
              <w:spacing w:before="60"/>
              <w:jc w:val="both"/>
              <w:rPr>
                <w:rFonts w:eastAsia="Times New Roman" w:cs="Arial"/>
                <w:iCs/>
                <w:sz w:val="18"/>
                <w:szCs w:val="18"/>
                <w:lang w:val="en-GB" w:eastAsia="de-CH"/>
              </w:rPr>
            </w:pPr>
          </w:p>
          <w:p w14:paraId="7AB3C7FD"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5E0C2274"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1292AB90"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1FCC6A9D"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0022BE77"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4FF17BE6"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7E2B07E2"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53DA75D1"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7EE6B18F"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7336A498"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12555FEB"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704D8838"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696FC1FB"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7F719AEA"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4450EFF4"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701241AC"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076E621E"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p>
          <w:p w14:paraId="30B6CB7A" w14:textId="77777777" w:rsidR="009D1770" w:rsidRPr="009D1770" w:rsidRDefault="009D1770" w:rsidP="009D1770">
            <w:pPr>
              <w:spacing w:before="60"/>
              <w:jc w:val="both"/>
              <w:rPr>
                <w:rFonts w:eastAsia="Times New Roman" w:cs="Arial"/>
                <w:iCs/>
                <w:sz w:val="18"/>
                <w:szCs w:val="18"/>
                <w:lang w:val="en-GB" w:eastAsia="de-CH"/>
              </w:rPr>
            </w:pPr>
          </w:p>
        </w:tc>
      </w:tr>
      <w:tr w:rsidR="009D1770" w:rsidRPr="009D1770" w14:paraId="4B79B27D" w14:textId="77777777" w:rsidTr="009D1770">
        <w:trPr>
          <w:trHeight w:val="913"/>
        </w:trPr>
        <w:tc>
          <w:tcPr>
            <w:tcW w:w="4140" w:type="dxa"/>
            <w:shd w:val="clear" w:color="auto" w:fill="auto"/>
          </w:tcPr>
          <w:p w14:paraId="3A90ED90" w14:textId="77777777" w:rsidR="009D1770" w:rsidRPr="009D1770" w:rsidRDefault="009D1770" w:rsidP="009D1770">
            <w:pPr>
              <w:tabs>
                <w:tab w:val="right" w:pos="3119"/>
              </w:tabs>
              <w:spacing w:before="60"/>
              <w:contextualSpacing/>
              <w:jc w:val="both"/>
              <w:rPr>
                <w:rFonts w:eastAsia="Times New Roman" w:cs="Arial"/>
                <w:b/>
                <w:szCs w:val="20"/>
                <w:lang w:val="en-GB"/>
              </w:rPr>
            </w:pPr>
            <w:bookmarkStart w:id="25" w:name="_Hlk146527074"/>
            <w:r w:rsidRPr="009D1770">
              <w:rPr>
                <w:rFonts w:eastAsia="Times New Roman" w:cs="Arial"/>
                <w:b/>
                <w:bCs/>
                <w:sz w:val="18"/>
                <w:szCs w:val="18"/>
                <w:u w:val="single"/>
                <w:lang w:val="en-GB"/>
              </w:rPr>
              <w:lastRenderedPageBreak/>
              <w:t>Intermediate</w:t>
            </w:r>
            <w:r w:rsidRPr="009D1770">
              <w:rPr>
                <w:rFonts w:eastAsia="Times New Roman" w:cs="Arial"/>
                <w:b/>
                <w:sz w:val="18"/>
                <w:szCs w:val="18"/>
                <w:u w:val="single"/>
                <w:lang w:val="en-GB"/>
              </w:rPr>
              <w:t xml:space="preserve"> outcome 3:</w:t>
            </w:r>
            <w:r w:rsidRPr="009D1770">
              <w:rPr>
                <w:rFonts w:eastAsia="Times New Roman" w:cs="Arial"/>
                <w:b/>
                <w:sz w:val="18"/>
                <w:szCs w:val="18"/>
                <w:lang w:val="en-GB"/>
              </w:rPr>
              <w:t xml:space="preserve"> Communities, organisations and individuals successfully implement the new knowledge gained in social innovation methods to design solutions to better integrate and include people from different cultural and linguistic backgrounds in the Estonian society</w:t>
            </w:r>
            <w:r w:rsidRPr="009D1770">
              <w:rPr>
                <w:rFonts w:eastAsia="Times New Roman" w:cs="Arial"/>
                <w:b/>
                <w:szCs w:val="20"/>
                <w:lang w:val="en-GB"/>
              </w:rPr>
              <w:t>.</w:t>
            </w:r>
          </w:p>
          <w:p w14:paraId="64F6771D" w14:textId="77777777" w:rsidR="009D1770" w:rsidRPr="009D1770" w:rsidRDefault="009D1770" w:rsidP="009D1770">
            <w:pPr>
              <w:spacing w:after="180" w:line="260" w:lineRule="atLeast"/>
              <w:contextualSpacing/>
              <w:jc w:val="both"/>
              <w:rPr>
                <w:rFonts w:eastAsia="Times New Roman" w:cs="Arial"/>
                <w:i/>
                <w:iCs/>
                <w:sz w:val="18"/>
                <w:szCs w:val="18"/>
                <w:lang w:val="en-GB"/>
              </w:rPr>
            </w:pPr>
          </w:p>
          <w:bookmarkEnd w:id="25"/>
          <w:p w14:paraId="5E449084" w14:textId="77777777" w:rsidR="009D1770" w:rsidRPr="009D1770" w:rsidRDefault="009D1770" w:rsidP="009D1770">
            <w:pPr>
              <w:spacing w:after="180" w:line="260" w:lineRule="atLeast"/>
              <w:contextualSpacing/>
              <w:jc w:val="both"/>
              <w:rPr>
                <w:rFonts w:eastAsia="Times New Roman" w:cs="Arial"/>
                <w:sz w:val="18"/>
                <w:szCs w:val="18"/>
                <w:lang w:val="en-GB"/>
              </w:rPr>
            </w:pPr>
          </w:p>
          <w:p w14:paraId="0768F0E6" w14:textId="77777777" w:rsidR="009D1770" w:rsidRPr="009D1770" w:rsidRDefault="009D1770" w:rsidP="009D1770">
            <w:pPr>
              <w:spacing w:after="180" w:line="260" w:lineRule="atLeast"/>
              <w:contextualSpacing/>
              <w:jc w:val="both"/>
              <w:rPr>
                <w:rFonts w:eastAsia="Times New Roman" w:cs="Arial"/>
                <w:sz w:val="18"/>
                <w:szCs w:val="18"/>
                <w:lang w:val="en-GB"/>
              </w:rPr>
            </w:pPr>
          </w:p>
          <w:p w14:paraId="5FEE4BF8" w14:textId="77777777" w:rsidR="009D1770" w:rsidRPr="009D1770" w:rsidRDefault="009D1770" w:rsidP="009D1770">
            <w:pPr>
              <w:spacing w:after="180" w:line="260" w:lineRule="atLeast"/>
              <w:contextualSpacing/>
              <w:jc w:val="both"/>
              <w:rPr>
                <w:rFonts w:eastAsia="Times New Roman" w:cs="Arial"/>
                <w:sz w:val="18"/>
                <w:szCs w:val="18"/>
                <w:lang w:val="en-GB"/>
              </w:rPr>
            </w:pPr>
          </w:p>
          <w:p w14:paraId="53E54D92" w14:textId="77777777" w:rsidR="009D1770" w:rsidRPr="009D1770" w:rsidRDefault="009D1770" w:rsidP="009D1770">
            <w:pPr>
              <w:spacing w:after="180" w:line="260" w:lineRule="atLeast"/>
              <w:contextualSpacing/>
              <w:jc w:val="both"/>
              <w:rPr>
                <w:rFonts w:eastAsia="Times New Roman" w:cs="Arial"/>
                <w:sz w:val="18"/>
                <w:szCs w:val="18"/>
                <w:lang w:val="en-GB"/>
              </w:rPr>
            </w:pPr>
          </w:p>
          <w:p w14:paraId="1EDDCA22" w14:textId="77777777" w:rsidR="009D1770" w:rsidRPr="009D1770" w:rsidRDefault="009D1770" w:rsidP="009D1770">
            <w:pPr>
              <w:spacing w:after="180" w:line="260" w:lineRule="atLeast"/>
              <w:contextualSpacing/>
              <w:jc w:val="both"/>
              <w:rPr>
                <w:rFonts w:eastAsia="Times New Roman" w:cs="Arial"/>
                <w:sz w:val="18"/>
                <w:szCs w:val="18"/>
                <w:lang w:val="en-GB"/>
              </w:rPr>
            </w:pPr>
          </w:p>
          <w:p w14:paraId="3DA04A00" w14:textId="77777777" w:rsidR="009D1770" w:rsidRPr="009D1770" w:rsidRDefault="009D1770" w:rsidP="009D1770">
            <w:pPr>
              <w:spacing w:after="180" w:line="260" w:lineRule="atLeast"/>
              <w:contextualSpacing/>
              <w:jc w:val="both"/>
              <w:rPr>
                <w:rFonts w:eastAsia="Times New Roman" w:cs="Arial"/>
                <w:sz w:val="18"/>
                <w:szCs w:val="18"/>
                <w:lang w:val="en-GB"/>
              </w:rPr>
            </w:pPr>
          </w:p>
          <w:p w14:paraId="4943BF10" w14:textId="77777777" w:rsidR="009D1770" w:rsidRPr="009D1770" w:rsidRDefault="009D1770" w:rsidP="009D1770">
            <w:pPr>
              <w:spacing w:after="180" w:line="260" w:lineRule="atLeast"/>
              <w:contextualSpacing/>
              <w:jc w:val="both"/>
              <w:rPr>
                <w:rFonts w:eastAsia="Times New Roman" w:cs="Arial"/>
                <w:sz w:val="18"/>
                <w:szCs w:val="18"/>
                <w:lang w:val="en-GB"/>
              </w:rPr>
            </w:pPr>
          </w:p>
          <w:p w14:paraId="47059337" w14:textId="77777777" w:rsidR="009D1770" w:rsidRPr="009D1770" w:rsidRDefault="009D1770" w:rsidP="009D1770">
            <w:pPr>
              <w:spacing w:after="180" w:line="260" w:lineRule="atLeast"/>
              <w:contextualSpacing/>
              <w:jc w:val="both"/>
              <w:rPr>
                <w:rFonts w:eastAsia="Times New Roman" w:cs="Arial"/>
                <w:b/>
                <w:sz w:val="18"/>
                <w:szCs w:val="18"/>
                <w:lang w:val="en-GB"/>
              </w:rPr>
            </w:pPr>
          </w:p>
          <w:p w14:paraId="3BED8CFB" w14:textId="77777777" w:rsidR="009D1770" w:rsidRPr="009D1770" w:rsidRDefault="009D1770" w:rsidP="009D1770">
            <w:pPr>
              <w:tabs>
                <w:tab w:val="right" w:pos="3119"/>
              </w:tabs>
              <w:spacing w:before="60"/>
              <w:contextualSpacing/>
              <w:jc w:val="both"/>
              <w:rPr>
                <w:rFonts w:eastAsia="Times New Roman" w:cs="Arial"/>
                <w:b/>
                <w:sz w:val="18"/>
                <w:szCs w:val="18"/>
                <w:u w:val="single"/>
                <w:lang w:val="en-GB"/>
              </w:rPr>
            </w:pPr>
            <w:r w:rsidRPr="009D1770">
              <w:rPr>
                <w:rFonts w:eastAsia="Times New Roman" w:cs="Arial"/>
                <w:b/>
                <w:sz w:val="18"/>
                <w:szCs w:val="18"/>
                <w:u w:val="single"/>
                <w:lang w:val="en-GB"/>
              </w:rPr>
              <w:t xml:space="preserve">Immediate outcome 3: </w:t>
            </w:r>
            <w:r w:rsidRPr="009D1770">
              <w:rPr>
                <w:rFonts w:eastAsia="Times New Roman" w:cs="Arial"/>
                <w:b/>
                <w:sz w:val="18"/>
                <w:szCs w:val="18"/>
                <w:lang w:val="en-GB"/>
              </w:rPr>
              <w:t>Communities, organisations and individuals have gained new knowledge in social innovation methods to design solutions to better integrate and include people from different cultural and linguistic backgrounds in the Estonian society.</w:t>
            </w:r>
          </w:p>
        </w:tc>
        <w:tc>
          <w:tcPr>
            <w:tcW w:w="4428" w:type="dxa"/>
            <w:shd w:val="clear" w:color="auto" w:fill="auto"/>
          </w:tcPr>
          <w:p w14:paraId="23465785"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r w:rsidRPr="009D1770">
              <w:rPr>
                <w:rFonts w:eastAsia="Times New Roman" w:cs="Arial"/>
                <w:b/>
                <w:bCs/>
                <w:sz w:val="18"/>
                <w:szCs w:val="18"/>
                <w:lang w:val="en-GB" w:eastAsia="de-CH"/>
              </w:rPr>
              <w:lastRenderedPageBreak/>
              <w:t xml:space="preserve">OCIN 3.1 </w:t>
            </w:r>
            <w:r w:rsidRPr="009D1770">
              <w:rPr>
                <w:rFonts w:eastAsia="Times New Roman" w:cs="Arial"/>
                <w:sz w:val="18"/>
                <w:szCs w:val="18"/>
                <w:u w:val="single"/>
                <w:lang w:val="en-GB" w:eastAsia="de-CH"/>
              </w:rPr>
              <w:t>Percentage of participants who claim that they have implemented at least some of the knowledge gained on social innovation methods in their organisations or communities to design solutions to social inclusion issues in Estonia.</w:t>
            </w:r>
          </w:p>
          <w:p w14:paraId="5C985717"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percentage</w:t>
            </w:r>
          </w:p>
          <w:p w14:paraId="5B51FC06"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733E56E1"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Target: 50% of respondents</w:t>
            </w:r>
          </w:p>
          <w:p w14:paraId="3997FABD" w14:textId="77777777" w:rsidR="009D1770" w:rsidRPr="009D1770" w:rsidRDefault="009D1770" w:rsidP="009D1770">
            <w:pPr>
              <w:tabs>
                <w:tab w:val="right" w:pos="3119"/>
              </w:tabs>
              <w:spacing w:before="60"/>
              <w:rPr>
                <w:rFonts w:eastAsia="Times New Roman" w:cs="Arial"/>
                <w:sz w:val="18"/>
                <w:szCs w:val="18"/>
                <w:lang w:val="en-GB" w:eastAsia="de-CH"/>
              </w:rPr>
            </w:pPr>
          </w:p>
          <w:p w14:paraId="167AE806"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r w:rsidRPr="009D1770">
              <w:rPr>
                <w:rFonts w:eastAsia="Times New Roman" w:cs="Arial"/>
                <w:b/>
                <w:bCs/>
                <w:sz w:val="18"/>
                <w:szCs w:val="18"/>
                <w:lang w:val="en-GB" w:eastAsia="de-CH"/>
              </w:rPr>
              <w:lastRenderedPageBreak/>
              <w:t>OCIN 3.2</w:t>
            </w:r>
            <w:r w:rsidRPr="009D1770">
              <w:rPr>
                <w:rFonts w:eastAsia="Times New Roman" w:cs="Arial"/>
                <w:sz w:val="18"/>
                <w:szCs w:val="18"/>
                <w:lang w:val="en-GB" w:eastAsia="de-CH"/>
              </w:rPr>
              <w:t xml:space="preserve"> </w:t>
            </w:r>
            <w:r w:rsidRPr="009D1770">
              <w:rPr>
                <w:rFonts w:eastAsia="Times New Roman" w:cs="Arial"/>
                <w:sz w:val="18"/>
                <w:szCs w:val="18"/>
                <w:u w:val="single"/>
                <w:lang w:val="en-GB" w:eastAsia="de-CH"/>
              </w:rPr>
              <w:t>Number of innovative ideas developed further at incubation programmes to help with solving social inclusion and integration problems.</w:t>
            </w:r>
          </w:p>
          <w:p w14:paraId="0423ECF9"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number</w:t>
            </w:r>
          </w:p>
          <w:p w14:paraId="7146C82C"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437A3745"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Target: 10</w:t>
            </w:r>
          </w:p>
          <w:p w14:paraId="42A73280" w14:textId="77777777" w:rsidR="009D1770" w:rsidRPr="009D1770" w:rsidRDefault="009D1770" w:rsidP="009D1770">
            <w:pPr>
              <w:tabs>
                <w:tab w:val="right" w:pos="3119"/>
              </w:tabs>
              <w:spacing w:before="60"/>
              <w:rPr>
                <w:rFonts w:eastAsia="Times New Roman" w:cs="Arial"/>
                <w:sz w:val="18"/>
                <w:szCs w:val="18"/>
                <w:lang w:val="en-GB" w:eastAsia="de-CH"/>
              </w:rPr>
            </w:pPr>
          </w:p>
          <w:p w14:paraId="23492993"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b/>
                <w:bCs/>
                <w:sz w:val="18"/>
                <w:szCs w:val="18"/>
                <w:lang w:val="en-GB" w:eastAsia="de-CH"/>
              </w:rPr>
              <w:t xml:space="preserve">OCIM 3.1 </w:t>
            </w:r>
            <w:r w:rsidRPr="009D1770">
              <w:rPr>
                <w:rFonts w:eastAsia="Times New Roman" w:cs="Arial"/>
                <w:sz w:val="18"/>
                <w:szCs w:val="18"/>
                <w:u w:val="single"/>
                <w:lang w:val="en-GB" w:eastAsia="de-CH"/>
              </w:rPr>
              <w:t>Percentage of participants who claim (in end-of training evaluation) that they have gained new knowledge to implement social innovation methods.</w:t>
            </w:r>
          </w:p>
          <w:p w14:paraId="48CCB469"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Measurement unit: percentage</w:t>
            </w:r>
          </w:p>
          <w:p w14:paraId="7031E8F9"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45C38793"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Target 75%</w:t>
            </w:r>
          </w:p>
          <w:p w14:paraId="7934FAA0" w14:textId="77777777" w:rsidR="009D1770" w:rsidRPr="009D1770" w:rsidRDefault="009D1770" w:rsidP="009D1770">
            <w:pPr>
              <w:tabs>
                <w:tab w:val="right" w:pos="3119"/>
              </w:tabs>
              <w:spacing w:before="60"/>
              <w:rPr>
                <w:rFonts w:eastAsia="Times New Roman" w:cs="Arial"/>
                <w:b/>
                <w:sz w:val="18"/>
                <w:szCs w:val="18"/>
                <w:lang w:val="en-GB" w:eastAsia="de-CH"/>
              </w:rPr>
            </w:pPr>
          </w:p>
          <w:p w14:paraId="007FBF5E" w14:textId="77777777" w:rsidR="009D1770" w:rsidRPr="009D1770" w:rsidRDefault="009D1770" w:rsidP="009D1770">
            <w:pPr>
              <w:tabs>
                <w:tab w:val="right" w:pos="3119"/>
              </w:tabs>
              <w:spacing w:before="60"/>
              <w:jc w:val="both"/>
              <w:rPr>
                <w:rFonts w:eastAsia="Times New Roman" w:cs="Arial"/>
                <w:sz w:val="18"/>
                <w:szCs w:val="18"/>
                <w:lang w:val="en-GB" w:eastAsia="de-CH"/>
              </w:rPr>
            </w:pPr>
            <w:r w:rsidRPr="009D1770">
              <w:rPr>
                <w:rFonts w:eastAsia="Times New Roman" w:cs="Arial"/>
                <w:b/>
                <w:bCs/>
                <w:sz w:val="18"/>
                <w:szCs w:val="18"/>
                <w:lang w:val="en-GB" w:eastAsia="de-CH"/>
              </w:rPr>
              <w:t>OCIM</w:t>
            </w:r>
            <w:r w:rsidRPr="009D1770">
              <w:rPr>
                <w:rFonts w:eastAsia="Times New Roman" w:cs="Arial"/>
                <w:b/>
                <w:sz w:val="18"/>
                <w:szCs w:val="18"/>
                <w:lang w:val="en-GB" w:eastAsia="de-CH"/>
              </w:rPr>
              <w:t xml:space="preserve"> 3</w:t>
            </w:r>
            <w:r w:rsidRPr="009D1770">
              <w:rPr>
                <w:rFonts w:eastAsia="Times New Roman" w:cs="Arial"/>
                <w:b/>
                <w:bCs/>
                <w:sz w:val="18"/>
                <w:szCs w:val="18"/>
                <w:lang w:val="en-GB" w:eastAsia="de-CH"/>
              </w:rPr>
              <w:t>.2</w:t>
            </w:r>
            <w:r w:rsidRPr="009D1770">
              <w:rPr>
                <w:rFonts w:eastAsia="Times New Roman" w:cs="Arial"/>
                <w:sz w:val="18"/>
                <w:szCs w:val="18"/>
                <w:lang w:val="en-GB" w:eastAsia="de-CH"/>
              </w:rPr>
              <w:t xml:space="preserve"> </w:t>
            </w:r>
            <w:r w:rsidRPr="009D1770">
              <w:rPr>
                <w:rFonts w:eastAsia="Times New Roman" w:cs="Arial"/>
                <w:sz w:val="18"/>
                <w:szCs w:val="18"/>
                <w:u w:val="single"/>
                <w:lang w:val="en-GB" w:eastAsia="de-CH"/>
              </w:rPr>
              <w:t>Percentage of participants at hackathons and incubation programmes who are from different cultural and linguistic backgrounds.</w:t>
            </w:r>
          </w:p>
          <w:p w14:paraId="3FDD3AB6"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Measurement unit: percentage</w:t>
            </w:r>
          </w:p>
          <w:p w14:paraId="25222F7D"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Target: 25%</w:t>
            </w:r>
          </w:p>
          <w:p w14:paraId="2B848569" w14:textId="77777777" w:rsidR="009D1770" w:rsidRPr="009D1770" w:rsidRDefault="009D1770" w:rsidP="009D1770">
            <w:pPr>
              <w:tabs>
                <w:tab w:val="right" w:pos="3119"/>
              </w:tabs>
              <w:spacing w:before="60"/>
              <w:jc w:val="both"/>
              <w:rPr>
                <w:rFonts w:eastAsia="Times New Roman" w:cs="Arial"/>
                <w:sz w:val="18"/>
                <w:szCs w:val="18"/>
                <w:u w:val="single"/>
                <w:lang w:val="en-GB" w:eastAsia="de-CH"/>
              </w:rPr>
            </w:pPr>
            <w:r w:rsidRPr="009D1770">
              <w:rPr>
                <w:rFonts w:eastAsia="Times New Roman" w:cs="Arial"/>
                <w:b/>
                <w:bCs/>
                <w:sz w:val="18"/>
                <w:szCs w:val="18"/>
                <w:lang w:val="en-GB" w:eastAsia="de-CH"/>
              </w:rPr>
              <w:t>OCIM</w:t>
            </w:r>
            <w:r w:rsidRPr="009D1770">
              <w:rPr>
                <w:rFonts w:eastAsia="Times New Roman" w:cs="Arial"/>
                <w:b/>
                <w:sz w:val="18"/>
                <w:szCs w:val="18"/>
                <w:lang w:val="en-GB" w:eastAsia="de-CH"/>
              </w:rPr>
              <w:t xml:space="preserve"> 3</w:t>
            </w:r>
            <w:r w:rsidRPr="009D1770">
              <w:rPr>
                <w:rFonts w:eastAsia="Times New Roman" w:cs="Arial"/>
                <w:b/>
                <w:bCs/>
                <w:sz w:val="18"/>
                <w:szCs w:val="18"/>
                <w:lang w:val="en-GB" w:eastAsia="de-CH"/>
              </w:rPr>
              <w:t>.3</w:t>
            </w:r>
            <w:r w:rsidRPr="009D1770">
              <w:rPr>
                <w:rFonts w:eastAsia="Times New Roman" w:cs="Arial"/>
                <w:sz w:val="18"/>
                <w:szCs w:val="18"/>
                <w:lang w:val="en-GB" w:eastAsia="de-CH"/>
              </w:rPr>
              <w:t xml:space="preserve"> </w:t>
            </w:r>
            <w:r w:rsidRPr="009D1770">
              <w:rPr>
                <w:rFonts w:eastAsia="Times New Roman" w:cs="Arial"/>
                <w:sz w:val="18"/>
                <w:szCs w:val="18"/>
                <w:u w:val="single"/>
                <w:lang w:val="en-GB" w:eastAsia="de-CH"/>
              </w:rPr>
              <w:t>Number of innovative ideas proposed during hackathons to solve social inclusion and integration problems.</w:t>
            </w:r>
          </w:p>
          <w:p w14:paraId="15FECD10" w14:textId="77777777" w:rsidR="009D1770" w:rsidRPr="009D1770" w:rsidRDefault="009D1770" w:rsidP="009D1770">
            <w:pPr>
              <w:tabs>
                <w:tab w:val="right" w:pos="3119"/>
              </w:tabs>
              <w:spacing w:before="60"/>
              <w:rPr>
                <w:rFonts w:eastAsia="Times New Roman" w:cs="Arial"/>
                <w:sz w:val="18"/>
                <w:szCs w:val="18"/>
                <w:lang w:val="en-GB" w:eastAsia="de-CH"/>
              </w:rPr>
            </w:pPr>
            <w:r w:rsidRPr="009D1770">
              <w:rPr>
                <w:rFonts w:eastAsia="Times New Roman" w:cs="Arial"/>
                <w:sz w:val="18"/>
                <w:szCs w:val="18"/>
                <w:lang w:val="en-GB" w:eastAsia="de-CH"/>
              </w:rPr>
              <w:t>Measurement unit: number</w:t>
            </w:r>
          </w:p>
          <w:p w14:paraId="6B0D8FF7" w14:textId="77777777" w:rsidR="009D1770" w:rsidRPr="009D1770" w:rsidRDefault="009D1770" w:rsidP="009D1770">
            <w:pPr>
              <w:tabs>
                <w:tab w:val="right" w:pos="3119"/>
              </w:tabs>
              <w:spacing w:before="60"/>
              <w:rPr>
                <w:rFonts w:eastAsia="Times New Roman" w:cs="Arial"/>
                <w:b/>
                <w:bCs/>
                <w:iCs/>
                <w:sz w:val="18"/>
                <w:szCs w:val="18"/>
                <w:u w:val="single"/>
                <w:lang w:val="en-GB" w:eastAsia="de-CH"/>
              </w:rPr>
            </w:pPr>
            <w:r w:rsidRPr="009D1770">
              <w:rPr>
                <w:rFonts w:eastAsia="Times New Roman" w:cs="Arial"/>
                <w:sz w:val="18"/>
                <w:szCs w:val="18"/>
                <w:lang w:val="en-GB" w:eastAsia="de-CH"/>
              </w:rPr>
              <w:t>Target: 15</w:t>
            </w:r>
          </w:p>
        </w:tc>
        <w:tc>
          <w:tcPr>
            <w:tcW w:w="3240" w:type="dxa"/>
            <w:shd w:val="clear" w:color="auto" w:fill="auto"/>
          </w:tcPr>
          <w:p w14:paraId="0258D691"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lastRenderedPageBreak/>
              <w:t xml:space="preserve">Participant feedback surveys; post-event and e-mail questionnaire; focus group interviews. </w:t>
            </w:r>
          </w:p>
          <w:p w14:paraId="252C3871" w14:textId="77777777" w:rsidR="009D1770" w:rsidRPr="009D1770" w:rsidRDefault="009D1770" w:rsidP="009D1770">
            <w:pPr>
              <w:jc w:val="both"/>
              <w:rPr>
                <w:rFonts w:eastAsia="Times New Roman" w:cs="Arial"/>
                <w:iCs/>
                <w:sz w:val="18"/>
                <w:szCs w:val="18"/>
                <w:lang w:val="en-GB" w:eastAsia="de-CH"/>
              </w:rPr>
            </w:pPr>
            <w:r w:rsidRPr="009D1770">
              <w:rPr>
                <w:rFonts w:eastAsia="Times New Roman" w:cs="Arial"/>
                <w:iCs/>
                <w:sz w:val="18"/>
                <w:szCs w:val="18"/>
                <w:lang w:val="en-GB" w:eastAsia="de-CH"/>
              </w:rPr>
              <w:t>Programme reports.</w:t>
            </w:r>
          </w:p>
          <w:p w14:paraId="2C7E10A2" w14:textId="77777777" w:rsidR="009D1770" w:rsidRPr="009D1770" w:rsidRDefault="009D1770" w:rsidP="009D1770">
            <w:pPr>
              <w:rPr>
                <w:rFonts w:eastAsia="Times New Roman" w:cs="Arial"/>
                <w:iCs/>
                <w:sz w:val="18"/>
                <w:szCs w:val="18"/>
                <w:lang w:val="en-GB" w:eastAsia="de-CH"/>
              </w:rPr>
            </w:pPr>
          </w:p>
          <w:p w14:paraId="7B50EF90" w14:textId="77777777" w:rsidR="009D1770" w:rsidRPr="009D1770" w:rsidRDefault="009D1770" w:rsidP="009D1770">
            <w:pPr>
              <w:rPr>
                <w:rFonts w:eastAsia="Times New Roman" w:cs="Arial"/>
                <w:iCs/>
                <w:sz w:val="18"/>
                <w:szCs w:val="18"/>
                <w:lang w:val="en-GB" w:eastAsia="de-CH"/>
              </w:rPr>
            </w:pPr>
          </w:p>
          <w:p w14:paraId="6B0369E9" w14:textId="77777777" w:rsidR="009D1770" w:rsidRPr="009D1770" w:rsidRDefault="009D1770" w:rsidP="009D1770">
            <w:pPr>
              <w:rPr>
                <w:rFonts w:eastAsia="Times New Roman" w:cs="Arial"/>
                <w:iCs/>
                <w:sz w:val="18"/>
                <w:szCs w:val="18"/>
                <w:lang w:val="en-GB" w:eastAsia="de-CH"/>
              </w:rPr>
            </w:pPr>
          </w:p>
          <w:p w14:paraId="7D03008F" w14:textId="77777777" w:rsidR="009D1770" w:rsidRPr="009D1770" w:rsidRDefault="009D1770" w:rsidP="009D1770">
            <w:pPr>
              <w:rPr>
                <w:rFonts w:eastAsia="Times New Roman" w:cs="Arial"/>
                <w:iCs/>
                <w:sz w:val="18"/>
                <w:szCs w:val="18"/>
                <w:lang w:val="en-GB" w:eastAsia="de-CH"/>
              </w:rPr>
            </w:pPr>
          </w:p>
          <w:p w14:paraId="773963F5" w14:textId="77777777" w:rsidR="009D1770" w:rsidRPr="009D1770" w:rsidRDefault="009D1770" w:rsidP="009D1770">
            <w:pPr>
              <w:rPr>
                <w:rFonts w:eastAsia="Times New Roman" w:cs="Arial"/>
                <w:iCs/>
                <w:sz w:val="18"/>
                <w:szCs w:val="18"/>
                <w:lang w:val="en-GB" w:eastAsia="de-CH"/>
              </w:rPr>
            </w:pPr>
          </w:p>
          <w:p w14:paraId="6FBCB180" w14:textId="77777777" w:rsidR="009D1770" w:rsidRPr="009D1770" w:rsidRDefault="009D1770" w:rsidP="009D1770">
            <w:pPr>
              <w:rPr>
                <w:rFonts w:eastAsia="Times New Roman" w:cs="Arial"/>
                <w:iCs/>
                <w:sz w:val="18"/>
                <w:szCs w:val="18"/>
                <w:lang w:val="en-GB" w:eastAsia="de-CH"/>
              </w:rPr>
            </w:pPr>
          </w:p>
          <w:p w14:paraId="34F27350" w14:textId="77777777" w:rsidR="009D1770" w:rsidRPr="009D1770" w:rsidRDefault="009D1770" w:rsidP="009D1770">
            <w:pPr>
              <w:rPr>
                <w:rFonts w:eastAsia="Times New Roman" w:cs="Arial"/>
                <w:iCs/>
                <w:sz w:val="18"/>
                <w:szCs w:val="18"/>
                <w:lang w:val="en-GB" w:eastAsia="de-CH"/>
              </w:rPr>
            </w:pPr>
          </w:p>
          <w:p w14:paraId="543E889F"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lastRenderedPageBreak/>
              <w:t xml:space="preserve">Participant feedback surveys; post-event and e-mail questionnaire; focus group interviews. </w:t>
            </w:r>
          </w:p>
          <w:p w14:paraId="7E0C1D51"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w:t>
            </w:r>
          </w:p>
          <w:p w14:paraId="31CD994C" w14:textId="77777777" w:rsidR="009D1770" w:rsidRPr="009D1770" w:rsidRDefault="009D1770" w:rsidP="009D1770">
            <w:pPr>
              <w:rPr>
                <w:rFonts w:eastAsia="Times New Roman" w:cs="Arial"/>
                <w:sz w:val="18"/>
                <w:szCs w:val="18"/>
                <w:lang w:val="en-GB" w:eastAsia="de-CH"/>
              </w:rPr>
            </w:pPr>
          </w:p>
          <w:p w14:paraId="377ECF9A" w14:textId="77777777" w:rsidR="009D1770" w:rsidRPr="009D1770" w:rsidRDefault="009D1770" w:rsidP="009D1770">
            <w:pPr>
              <w:rPr>
                <w:rFonts w:eastAsia="Times New Roman" w:cs="Arial"/>
                <w:sz w:val="18"/>
                <w:szCs w:val="18"/>
                <w:lang w:val="en-GB" w:eastAsia="de-CH"/>
              </w:rPr>
            </w:pPr>
          </w:p>
          <w:p w14:paraId="16EF1C5E" w14:textId="77777777" w:rsidR="009D1770" w:rsidRPr="009D1770" w:rsidRDefault="009D1770" w:rsidP="009D1770">
            <w:pPr>
              <w:rPr>
                <w:rFonts w:eastAsia="Times New Roman" w:cs="Arial"/>
                <w:sz w:val="18"/>
                <w:szCs w:val="18"/>
                <w:lang w:val="en-GB" w:eastAsia="de-CH"/>
              </w:rPr>
            </w:pPr>
          </w:p>
          <w:p w14:paraId="6E1FF852" w14:textId="77777777" w:rsidR="009D1770" w:rsidRPr="009D1770" w:rsidRDefault="009D1770" w:rsidP="009D1770">
            <w:pPr>
              <w:rPr>
                <w:rFonts w:eastAsia="Times New Roman" w:cs="Arial"/>
                <w:sz w:val="18"/>
                <w:szCs w:val="18"/>
                <w:lang w:val="en-GB" w:eastAsia="de-CH"/>
              </w:rPr>
            </w:pPr>
          </w:p>
          <w:p w14:paraId="5B864824" w14:textId="77777777" w:rsidR="009D1770" w:rsidRPr="009D1770" w:rsidRDefault="009D1770" w:rsidP="009D1770">
            <w:pPr>
              <w:rPr>
                <w:rFonts w:eastAsia="Times New Roman" w:cs="Arial"/>
                <w:sz w:val="18"/>
                <w:szCs w:val="18"/>
                <w:lang w:val="en-GB" w:eastAsia="de-CH"/>
              </w:rPr>
            </w:pPr>
          </w:p>
          <w:p w14:paraId="498A6BB6" w14:textId="77777777" w:rsidR="009D1770" w:rsidRPr="009D1770" w:rsidRDefault="009D1770" w:rsidP="009D1770">
            <w:pPr>
              <w:rPr>
                <w:rFonts w:eastAsia="Times New Roman" w:cs="Arial"/>
                <w:sz w:val="18"/>
                <w:szCs w:val="18"/>
                <w:lang w:val="en-GB" w:eastAsia="de-CH"/>
              </w:rPr>
            </w:pPr>
          </w:p>
          <w:p w14:paraId="5E530EC4"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 xml:space="preserve">Participant feedback surveys; post-event and e-mail questionnaire; focus group interviews. </w:t>
            </w:r>
          </w:p>
          <w:p w14:paraId="336A5364"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iCs/>
                <w:sz w:val="18"/>
                <w:szCs w:val="18"/>
                <w:lang w:val="en-GB" w:eastAsia="de-CH"/>
              </w:rPr>
              <w:t>Programme reports.</w:t>
            </w:r>
          </w:p>
        </w:tc>
        <w:tc>
          <w:tcPr>
            <w:tcW w:w="3240" w:type="dxa"/>
            <w:shd w:val="clear" w:color="auto" w:fill="auto"/>
          </w:tcPr>
          <w:p w14:paraId="110DE32C"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r w:rsidRPr="009D1770">
              <w:rPr>
                <w:rFonts w:eastAsia="Times New Roman" w:cs="Arial"/>
                <w:iCs/>
                <w:sz w:val="18"/>
                <w:szCs w:val="18"/>
                <w:u w:val="single"/>
                <w:lang w:val="en-GB" w:eastAsia="de-CH"/>
              </w:rPr>
              <w:lastRenderedPageBreak/>
              <w:t>Assumptions:</w:t>
            </w:r>
          </w:p>
          <w:p w14:paraId="5CD0B92B" w14:textId="77777777" w:rsidR="009D1770" w:rsidRPr="009D1770" w:rsidRDefault="009D1770" w:rsidP="009D1770">
            <w:pPr>
              <w:spacing w:before="60"/>
              <w:jc w:val="both"/>
              <w:rPr>
                <w:rFonts w:eastAsia="Times New Roman" w:cs="Arial"/>
                <w:sz w:val="18"/>
                <w:szCs w:val="18"/>
                <w:lang w:val="en-GB" w:eastAsia="de-CH"/>
              </w:rPr>
            </w:pPr>
            <w:r w:rsidRPr="009D1770">
              <w:rPr>
                <w:rFonts w:eastAsia="Segoe UI" w:cs="Arial"/>
                <w:sz w:val="18"/>
                <w:szCs w:val="18"/>
                <w:lang w:val="en-GB" w:eastAsia="de-CH"/>
              </w:rPr>
              <w:t>Communities, organisations and individuals in Estonia are open to use innovative solutions to integrate people from different cultural and linguistic backgrounds.</w:t>
            </w:r>
            <w:r w:rsidRPr="009D1770">
              <w:rPr>
                <w:rFonts w:eastAsia="Times New Roman" w:cs="Arial"/>
                <w:sz w:val="18"/>
                <w:szCs w:val="18"/>
                <w:lang w:val="en-GB" w:eastAsia="de-CH"/>
              </w:rPr>
              <w:t xml:space="preserve"> </w:t>
            </w:r>
          </w:p>
          <w:p w14:paraId="4E5C8A93"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People from different cultural and linguistic backgrounds in Estonia are willing to engage in social hackathons and incubation programmes.</w:t>
            </w:r>
          </w:p>
          <w:p w14:paraId="4F3D0F14" w14:textId="77777777" w:rsidR="009D1770" w:rsidRPr="009D1770" w:rsidRDefault="009D1770" w:rsidP="009D1770">
            <w:pPr>
              <w:spacing w:before="60"/>
              <w:jc w:val="both"/>
              <w:rPr>
                <w:rFonts w:eastAsia="Times New Roman" w:cs="Arial"/>
                <w:sz w:val="18"/>
                <w:szCs w:val="18"/>
                <w:lang w:val="en-GB" w:eastAsia="de-CH"/>
              </w:rPr>
            </w:pPr>
          </w:p>
          <w:p w14:paraId="74785EC2"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r w:rsidRPr="009D1770">
              <w:rPr>
                <w:rFonts w:eastAsia="Times New Roman" w:cs="Arial"/>
                <w:iCs/>
                <w:sz w:val="18"/>
                <w:szCs w:val="18"/>
                <w:u w:val="single"/>
                <w:lang w:val="en-GB" w:eastAsia="de-CH"/>
              </w:rPr>
              <w:t>Risks:</w:t>
            </w:r>
          </w:p>
          <w:p w14:paraId="48D8394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The level of willingness, knowledge and skills of the communities, organisations, and individuals to implement social innovation methods varies considerably.</w:t>
            </w:r>
          </w:p>
          <w:p w14:paraId="2A1A3BED" w14:textId="77777777" w:rsidR="009D1770" w:rsidRPr="009D1770" w:rsidRDefault="009D1770" w:rsidP="009D1770">
            <w:pPr>
              <w:tabs>
                <w:tab w:val="right" w:pos="3119"/>
              </w:tabs>
              <w:spacing w:before="60"/>
              <w:jc w:val="both"/>
              <w:rPr>
                <w:rFonts w:eastAsia="Times New Roman" w:cs="Arial"/>
                <w:iCs/>
                <w:sz w:val="18"/>
                <w:szCs w:val="18"/>
                <w:u w:val="single"/>
                <w:lang w:val="en-GB" w:eastAsia="de-CH"/>
              </w:rPr>
            </w:pPr>
            <w:r w:rsidRPr="009D1770">
              <w:rPr>
                <w:rFonts w:eastAsia="Times New Roman" w:cs="Arial"/>
                <w:sz w:val="18"/>
                <w:szCs w:val="18"/>
                <w:lang w:val="en-GB" w:eastAsia="de-CH"/>
              </w:rPr>
              <w:t>The surrounding societal environment does not support the implementation of gained knowledge.</w:t>
            </w:r>
          </w:p>
        </w:tc>
      </w:tr>
    </w:tbl>
    <w:p w14:paraId="16C13284" w14:textId="608ED602" w:rsidR="009D1770" w:rsidRDefault="009D1770" w:rsidP="009D1770">
      <w:pPr>
        <w:spacing w:after="180" w:line="260" w:lineRule="atLeast"/>
        <w:rPr>
          <w:rFonts w:eastAsia="Times New Roman"/>
          <w:sz w:val="22"/>
        </w:rPr>
      </w:pPr>
      <w:bookmarkStart w:id="26" w:name="Outputs"/>
      <w:bookmarkEnd w:id="26"/>
    </w:p>
    <w:p w14:paraId="1DB5BF68" w14:textId="77777777" w:rsidR="009D1770" w:rsidRPr="009D1770" w:rsidRDefault="009D1770" w:rsidP="009D1770">
      <w:pPr>
        <w:spacing w:after="180" w:line="260" w:lineRule="atLeast"/>
        <w:rPr>
          <w:rFonts w:eastAsia="Times New Roman"/>
          <w:sz w:val="22"/>
        </w:rPr>
      </w:pPr>
    </w:p>
    <w:tbl>
      <w:tblPr>
        <w:tblpPr w:leftFromText="141" w:rightFromText="141" w:horzAnchor="margin" w:tblpY="-720"/>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4620"/>
        <w:gridCol w:w="3120"/>
        <w:gridCol w:w="3240"/>
      </w:tblGrid>
      <w:tr w:rsidR="009D1770" w:rsidRPr="009D1770" w14:paraId="088E9B3E" w14:textId="77777777" w:rsidTr="17AD3E02">
        <w:trPr>
          <w:tblHeader/>
        </w:trPr>
        <w:tc>
          <w:tcPr>
            <w:tcW w:w="4068" w:type="dxa"/>
            <w:shd w:val="clear" w:color="auto" w:fill="C6D9F1" w:themeFill="text2" w:themeFillTint="33"/>
            <w:vAlign w:val="center"/>
          </w:tcPr>
          <w:p w14:paraId="0CBBA1E9" w14:textId="77777777" w:rsidR="009D1770" w:rsidRPr="009D1770" w:rsidRDefault="009D1770" w:rsidP="009D1770">
            <w:pPr>
              <w:tabs>
                <w:tab w:val="right" w:pos="3510"/>
              </w:tabs>
              <w:spacing w:before="60" w:after="60"/>
              <w:rPr>
                <w:rFonts w:eastAsia="Times New Roman" w:cs="Arial"/>
                <w:b/>
                <w:bCs/>
                <w:sz w:val="18"/>
                <w:szCs w:val="18"/>
                <w:lang w:val="en-GB" w:eastAsia="de-CH"/>
              </w:rPr>
            </w:pPr>
            <w:r w:rsidRPr="009D1770">
              <w:rPr>
                <w:rFonts w:eastAsia="Times New Roman" w:cs="Arial"/>
                <w:sz w:val="22"/>
                <w:lang w:val="en-GB"/>
              </w:rPr>
              <w:lastRenderedPageBreak/>
              <w:br w:type="page"/>
            </w:r>
            <w:r w:rsidRPr="009D1770">
              <w:rPr>
                <w:rFonts w:eastAsia="Times New Roman" w:cs="Arial"/>
                <w:b/>
                <w:bCs/>
                <w:sz w:val="18"/>
                <w:szCs w:val="18"/>
                <w:lang w:val="en-GB" w:eastAsia="de-CH"/>
              </w:rPr>
              <w:t>Outputs</w:t>
            </w:r>
            <w:r w:rsidRPr="009D1770">
              <w:rPr>
                <w:rFonts w:eastAsia="Times New Roman" w:cs="Arial"/>
                <w:sz w:val="18"/>
                <w:szCs w:val="18"/>
                <w:lang w:val="en-GB" w:eastAsia="de-CH"/>
              </w:rPr>
              <w:t>: Support Measure deliverables/results per outcome</w:t>
            </w:r>
          </w:p>
        </w:tc>
        <w:tc>
          <w:tcPr>
            <w:tcW w:w="4620" w:type="dxa"/>
            <w:shd w:val="clear" w:color="auto" w:fill="C6D9F1" w:themeFill="text2" w:themeFillTint="33"/>
            <w:vAlign w:val="center"/>
          </w:tcPr>
          <w:p w14:paraId="153F24B7" w14:textId="77777777" w:rsidR="009D1770" w:rsidRPr="009D1770" w:rsidRDefault="009D1770" w:rsidP="009D1770">
            <w:pPr>
              <w:spacing w:before="60" w:after="60"/>
              <w:rPr>
                <w:rFonts w:eastAsia="Times New Roman" w:cs="Arial"/>
                <w:b/>
                <w:bCs/>
                <w:sz w:val="18"/>
                <w:szCs w:val="18"/>
                <w:lang w:val="en-GB" w:eastAsia="de-CH"/>
              </w:rPr>
            </w:pPr>
            <w:bookmarkStart w:id="27" w:name="OutputInd"/>
            <w:bookmarkEnd w:id="27"/>
            <w:r w:rsidRPr="009D1770">
              <w:rPr>
                <w:rFonts w:eastAsia="Times New Roman" w:cs="Arial"/>
                <w:b/>
                <w:bCs/>
                <w:sz w:val="18"/>
                <w:szCs w:val="18"/>
                <w:lang w:val="en-GB" w:eastAsia="de-CH"/>
              </w:rPr>
              <w:t xml:space="preserve">Output Indicators </w:t>
            </w:r>
          </w:p>
          <w:p w14:paraId="32703562" w14:textId="77777777" w:rsidR="009D1770" w:rsidRPr="009D1770" w:rsidRDefault="009D1770" w:rsidP="009D1770">
            <w:pPr>
              <w:spacing w:before="60" w:after="60"/>
              <w:rPr>
                <w:rFonts w:eastAsia="Times New Roman" w:cs="Arial"/>
                <w:b/>
                <w:sz w:val="18"/>
                <w:szCs w:val="20"/>
                <w:lang w:val="en-GB" w:eastAsia="de-CH"/>
              </w:rPr>
            </w:pPr>
          </w:p>
        </w:tc>
        <w:tc>
          <w:tcPr>
            <w:tcW w:w="3120" w:type="dxa"/>
            <w:shd w:val="clear" w:color="auto" w:fill="C6D9F1" w:themeFill="text2" w:themeFillTint="33"/>
            <w:vAlign w:val="center"/>
          </w:tcPr>
          <w:p w14:paraId="15BCAD39" w14:textId="77777777" w:rsidR="009D1770" w:rsidRPr="009D1770" w:rsidRDefault="009D1770" w:rsidP="009D1770">
            <w:pPr>
              <w:spacing w:before="60" w:after="60"/>
              <w:rPr>
                <w:rFonts w:eastAsia="Times New Roman" w:cs="Arial"/>
                <w:sz w:val="18"/>
                <w:szCs w:val="18"/>
                <w:lang w:val="en-GB" w:eastAsia="de-CH"/>
              </w:rPr>
            </w:pPr>
            <w:r w:rsidRPr="009D1770">
              <w:rPr>
                <w:rFonts w:eastAsia="Times New Roman" w:cs="Arial"/>
                <w:b/>
                <w:bCs/>
                <w:sz w:val="18"/>
                <w:szCs w:val="18"/>
                <w:lang w:val="en-GB" w:eastAsia="de-CH"/>
              </w:rPr>
              <w:t xml:space="preserve">Output: </w:t>
            </w:r>
            <w:r w:rsidRPr="009D1770">
              <w:rPr>
                <w:rFonts w:eastAsia="Times New Roman" w:cs="Arial"/>
                <w:sz w:val="22"/>
                <w:lang w:val="en-GB"/>
              </w:rPr>
              <w:br/>
            </w:r>
            <w:r w:rsidRPr="009D1770">
              <w:rPr>
                <w:rFonts w:eastAsia="Times New Roman" w:cs="Arial"/>
                <w:b/>
                <w:bCs/>
                <w:sz w:val="18"/>
                <w:szCs w:val="18"/>
                <w:lang w:val="en-GB" w:eastAsia="de-CH"/>
              </w:rPr>
              <w:t>Sources and Means of Verification</w:t>
            </w:r>
          </w:p>
        </w:tc>
        <w:tc>
          <w:tcPr>
            <w:tcW w:w="3240" w:type="dxa"/>
            <w:shd w:val="clear" w:color="auto" w:fill="C6D9F1" w:themeFill="text2" w:themeFillTint="33"/>
            <w:vAlign w:val="center"/>
          </w:tcPr>
          <w:p w14:paraId="024E152A" w14:textId="77777777" w:rsidR="009D1770" w:rsidRPr="009D1770" w:rsidRDefault="009D1770" w:rsidP="009D1770">
            <w:pPr>
              <w:spacing w:before="60"/>
              <w:rPr>
                <w:rFonts w:eastAsia="Times New Roman" w:cs="Arial"/>
                <w:b/>
                <w:bCs/>
                <w:i/>
                <w:iCs/>
                <w:sz w:val="18"/>
                <w:szCs w:val="18"/>
                <w:lang w:val="en-GB" w:eastAsia="de-CH"/>
              </w:rPr>
            </w:pPr>
            <w:r w:rsidRPr="009D1770">
              <w:rPr>
                <w:rFonts w:eastAsia="Times New Roman" w:cs="Arial"/>
                <w:b/>
                <w:bCs/>
                <w:sz w:val="18"/>
                <w:szCs w:val="18"/>
                <w:lang w:val="en-GB" w:eastAsia="de-CH"/>
              </w:rPr>
              <w:t xml:space="preserve">Output </w:t>
            </w:r>
            <w:r w:rsidRPr="009D1770">
              <w:rPr>
                <w:rFonts w:eastAsia="Times New Roman" w:cs="Arial"/>
                <w:sz w:val="22"/>
                <w:lang w:val="en-GB"/>
              </w:rPr>
              <w:br/>
            </w:r>
            <w:r w:rsidRPr="009D1770">
              <w:rPr>
                <w:rFonts w:eastAsia="Times New Roman" w:cs="Arial"/>
                <w:b/>
                <w:bCs/>
                <w:sz w:val="18"/>
                <w:szCs w:val="18"/>
                <w:lang w:val="en-GB" w:eastAsia="de-CH"/>
              </w:rPr>
              <w:t>Assumptions &amp; Risks</w:t>
            </w:r>
          </w:p>
        </w:tc>
      </w:tr>
      <w:tr w:rsidR="009D1770" w:rsidRPr="009D1770" w14:paraId="4AA29BD1" w14:textId="77777777" w:rsidTr="009D1770">
        <w:trPr>
          <w:trHeight w:val="1040"/>
        </w:trPr>
        <w:tc>
          <w:tcPr>
            <w:tcW w:w="4068" w:type="dxa"/>
            <w:shd w:val="clear" w:color="auto" w:fill="auto"/>
          </w:tcPr>
          <w:p w14:paraId="61E648BB" w14:textId="77777777" w:rsidR="009D1770" w:rsidRPr="009D1770" w:rsidRDefault="009D1770" w:rsidP="009D1770">
            <w:pPr>
              <w:spacing w:before="60"/>
              <w:jc w:val="both"/>
              <w:rPr>
                <w:rFonts w:eastAsia="Times New Roman" w:cs="Arial"/>
                <w:sz w:val="18"/>
                <w:szCs w:val="18"/>
                <w:u w:val="single"/>
                <w:lang w:val="en-GB"/>
              </w:rPr>
            </w:pPr>
            <w:r w:rsidRPr="009D1770">
              <w:rPr>
                <w:rFonts w:eastAsia="Times New Roman" w:cs="Arial"/>
                <w:b/>
                <w:sz w:val="18"/>
                <w:szCs w:val="18"/>
                <w:lang w:val="en-GB"/>
              </w:rPr>
              <w:t xml:space="preserve">Output 1.1 </w:t>
            </w:r>
            <w:r w:rsidRPr="009D1770">
              <w:rPr>
                <w:rFonts w:eastAsia="Times New Roman" w:cs="Arial"/>
                <w:sz w:val="18"/>
                <w:szCs w:val="18"/>
                <w:u w:val="single"/>
                <w:lang w:val="en-GB"/>
              </w:rPr>
              <w:t>Activities introducing the Estonian cultural space to people from different cultural and linguistic backgrounds are provided.</w:t>
            </w:r>
          </w:p>
          <w:p w14:paraId="5A810909" w14:textId="77777777" w:rsidR="009D1770" w:rsidRPr="009D1770" w:rsidRDefault="009D1770" w:rsidP="009D1770">
            <w:pPr>
              <w:spacing w:before="60"/>
              <w:jc w:val="both"/>
              <w:rPr>
                <w:rFonts w:eastAsia="Times New Roman" w:cs="Arial"/>
                <w:b/>
                <w:bCs/>
                <w:sz w:val="18"/>
                <w:szCs w:val="18"/>
                <w:lang w:val="en-GB"/>
              </w:rPr>
            </w:pPr>
            <w:r w:rsidRPr="009D1770">
              <w:rPr>
                <w:rFonts w:eastAsia="Times New Roman" w:cs="Arial"/>
                <w:bCs/>
                <w:sz w:val="18"/>
                <w:szCs w:val="18"/>
                <w:lang w:val="en-GB"/>
              </w:rPr>
              <w:t>(</w:t>
            </w:r>
            <w:r w:rsidRPr="009D1770">
              <w:rPr>
                <w:rFonts w:eastAsia="Times New Roman" w:cs="Arial"/>
                <w:sz w:val="18"/>
                <w:szCs w:val="18"/>
                <w:lang w:val="en-GB"/>
              </w:rPr>
              <w:t>Activities introducing the Estonian cultural space</w:t>
            </w:r>
            <w:r w:rsidRPr="009D1770">
              <w:rPr>
                <w:rFonts w:eastAsia="Times New Roman" w:cs="Arial"/>
                <w:bCs/>
                <w:sz w:val="18"/>
                <w:szCs w:val="18"/>
                <w:lang w:val="en-GB"/>
              </w:rPr>
              <w:t>)</w:t>
            </w:r>
          </w:p>
        </w:tc>
        <w:tc>
          <w:tcPr>
            <w:tcW w:w="4620" w:type="dxa"/>
            <w:shd w:val="clear" w:color="auto" w:fill="auto"/>
          </w:tcPr>
          <w:p w14:paraId="23448A65" w14:textId="319136E9" w:rsidR="009D1770" w:rsidRPr="009D1770" w:rsidRDefault="009D1770" w:rsidP="009D1770">
            <w:pPr>
              <w:spacing w:before="60"/>
              <w:rPr>
                <w:rFonts w:eastAsia="Times New Roman" w:cs="Arial"/>
                <w:i/>
                <w:sz w:val="18"/>
                <w:szCs w:val="18"/>
                <w:u w:val="single"/>
                <w:lang w:val="en-GB" w:eastAsia="de-CH"/>
              </w:rPr>
            </w:pPr>
            <w:r w:rsidRPr="009D1770">
              <w:rPr>
                <w:rFonts w:eastAsia="Times New Roman" w:cs="Arial"/>
                <w:b/>
                <w:bCs/>
                <w:sz w:val="18"/>
                <w:szCs w:val="18"/>
                <w:u w:val="single"/>
                <w:lang w:val="en-GB" w:eastAsia="de-CH"/>
              </w:rPr>
              <w:t>OPI 1.1</w:t>
            </w:r>
            <w:r w:rsidRPr="009D1770">
              <w:rPr>
                <w:rFonts w:eastAsia="Times New Roman" w:cs="Arial"/>
                <w:sz w:val="18"/>
                <w:szCs w:val="18"/>
                <w:u w:val="single"/>
                <w:lang w:val="en-GB" w:eastAsia="de-CH"/>
              </w:rPr>
              <w:t xml:space="preserve"> Number of </w:t>
            </w:r>
            <w:commentRangeStart w:id="28"/>
            <w:ins w:id="29" w:author="Olga Gnezdovski" w:date="2024-12-10T12:52:00Z">
              <w:r w:rsidR="005211D1" w:rsidRPr="009D1770">
                <w:rPr>
                  <w:rFonts w:eastAsia="Times New Roman" w:cs="Arial"/>
                  <w:sz w:val="18"/>
                  <w:szCs w:val="18"/>
                  <w:lang w:val="en-GB" w:eastAsia="de-CH"/>
                </w:rPr>
                <w:t>participations</w:t>
              </w:r>
            </w:ins>
            <w:commentRangeEnd w:id="28"/>
            <w:ins w:id="30" w:author="Olga Gnezdovski" w:date="2024-12-10T12:56:00Z">
              <w:r w:rsidR="008C5091">
                <w:rPr>
                  <w:rStyle w:val="Kommentaariviide"/>
                  <w:rFonts w:eastAsia="Times New Roman"/>
                </w:rPr>
                <w:commentReference w:id="28"/>
              </w:r>
            </w:ins>
            <w:del w:id="31" w:author="Olga Gnezdovski" w:date="2024-12-10T12:52:00Z">
              <w:r w:rsidRPr="009D1770" w:rsidDel="005211D1">
                <w:rPr>
                  <w:rFonts w:eastAsia="Times New Roman" w:cs="Arial"/>
                  <w:sz w:val="18"/>
                  <w:szCs w:val="18"/>
                  <w:u w:val="single"/>
                  <w:lang w:val="en-GB" w:eastAsia="de-CH"/>
                </w:rPr>
                <w:delText>participants</w:delText>
              </w:r>
            </w:del>
            <w:r w:rsidRPr="009D1770">
              <w:rPr>
                <w:rFonts w:eastAsia="Times New Roman" w:cs="Arial"/>
                <w:sz w:val="18"/>
                <w:szCs w:val="18"/>
                <w:u w:val="single"/>
                <w:lang w:val="en-GB" w:eastAsia="de-CH"/>
              </w:rPr>
              <w:t xml:space="preserve"> </w:t>
            </w:r>
          </w:p>
          <w:p w14:paraId="177DFC4A"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Measurement unit: participations </w:t>
            </w:r>
          </w:p>
          <w:p w14:paraId="5744742E"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7829E59E"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10 000</w:t>
            </w:r>
          </w:p>
          <w:p w14:paraId="7A5AE797" w14:textId="77777777" w:rsidR="009D1770" w:rsidRPr="009D1770" w:rsidRDefault="009D1770" w:rsidP="009D1770">
            <w:pPr>
              <w:spacing w:before="60"/>
              <w:rPr>
                <w:rFonts w:eastAsia="Times New Roman" w:cs="Arial"/>
                <w:sz w:val="18"/>
                <w:szCs w:val="18"/>
                <w:lang w:val="en-GB" w:eastAsia="de-CH"/>
              </w:rPr>
            </w:pPr>
          </w:p>
          <w:p w14:paraId="0C737C2D"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sz w:val="18"/>
                <w:szCs w:val="18"/>
                <w:u w:val="single"/>
                <w:lang w:val="en-GB" w:eastAsia="de-CH"/>
              </w:rPr>
              <w:t>OPI 1.2</w:t>
            </w:r>
            <w:r w:rsidRPr="009D1770">
              <w:rPr>
                <w:rFonts w:eastAsia="Times New Roman" w:cs="Arial"/>
                <w:sz w:val="18"/>
                <w:szCs w:val="18"/>
                <w:u w:val="single"/>
                <w:lang w:val="en-GB" w:eastAsia="de-CH"/>
              </w:rPr>
              <w:t xml:space="preserve"> Activities introducing the Estonian cultural space are designed.</w:t>
            </w:r>
          </w:p>
          <w:p w14:paraId="456F889D"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Measurement unit: yes/no </w:t>
            </w:r>
          </w:p>
          <w:p w14:paraId="62D8C6B3"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314BAECC"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yes</w:t>
            </w:r>
          </w:p>
          <w:p w14:paraId="3F7DA5EC" w14:textId="77777777" w:rsidR="009D1770" w:rsidRPr="009D1770" w:rsidRDefault="009D1770" w:rsidP="009D1770">
            <w:pPr>
              <w:spacing w:before="60"/>
              <w:rPr>
                <w:rFonts w:eastAsia="Times New Roman" w:cs="Arial"/>
                <w:sz w:val="18"/>
                <w:szCs w:val="18"/>
                <w:lang w:val="en-GB" w:eastAsia="de-CH"/>
              </w:rPr>
            </w:pPr>
          </w:p>
          <w:p w14:paraId="52531218"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bCs/>
                <w:sz w:val="18"/>
                <w:szCs w:val="18"/>
                <w:u w:val="single"/>
                <w:lang w:val="en-GB" w:eastAsia="de-CH"/>
              </w:rPr>
              <w:t>OPI 1.3</w:t>
            </w:r>
            <w:r w:rsidRPr="009D1770">
              <w:rPr>
                <w:rFonts w:eastAsia="Times New Roman" w:cs="Arial"/>
                <w:sz w:val="18"/>
                <w:szCs w:val="18"/>
                <w:u w:val="single"/>
                <w:lang w:val="en-GB" w:eastAsia="de-CH"/>
              </w:rPr>
              <w:t xml:space="preserve"> Information about activities introducing the Estonian cultural space is available on the webpage of Integration Foundation and in social media networks.</w:t>
            </w:r>
          </w:p>
          <w:p w14:paraId="57EA07DF"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Measurement unit: yes/no </w:t>
            </w:r>
          </w:p>
          <w:p w14:paraId="483CD818"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613AE1A4"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yes</w:t>
            </w:r>
          </w:p>
          <w:p w14:paraId="2AEF3103"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bCs/>
                <w:sz w:val="18"/>
                <w:szCs w:val="18"/>
                <w:u w:val="single"/>
                <w:lang w:val="en-GB" w:eastAsia="de-CH"/>
              </w:rPr>
              <w:t xml:space="preserve">OPI 1.4 </w:t>
            </w:r>
            <w:r w:rsidRPr="009D1770">
              <w:rPr>
                <w:rFonts w:eastAsia="Times New Roman" w:cs="Arial"/>
                <w:sz w:val="18"/>
                <w:szCs w:val="18"/>
                <w:u w:val="single"/>
                <w:lang w:val="en-GB" w:eastAsia="de-CH"/>
              </w:rPr>
              <w:t xml:space="preserve">Activities are available also outside Tallinn and </w:t>
            </w:r>
            <w:proofErr w:type="spellStart"/>
            <w:r w:rsidRPr="009D1770">
              <w:rPr>
                <w:rFonts w:eastAsia="Times New Roman" w:cs="Arial"/>
                <w:sz w:val="18"/>
                <w:szCs w:val="18"/>
                <w:u w:val="single"/>
                <w:lang w:val="en-GB" w:eastAsia="de-CH"/>
              </w:rPr>
              <w:t>Harjumaa</w:t>
            </w:r>
            <w:proofErr w:type="spellEnd"/>
            <w:r w:rsidRPr="009D1770">
              <w:rPr>
                <w:rFonts w:eastAsia="Times New Roman" w:cs="Arial"/>
                <w:sz w:val="18"/>
                <w:szCs w:val="18"/>
                <w:u w:val="single"/>
                <w:lang w:val="en-GB" w:eastAsia="de-CH"/>
              </w:rPr>
              <w:t xml:space="preserve"> county.</w:t>
            </w:r>
          </w:p>
          <w:p w14:paraId="3538112A"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Measurement unit: yes/no </w:t>
            </w:r>
          </w:p>
          <w:p w14:paraId="42F74044" w14:textId="77777777" w:rsidR="009D1770" w:rsidRPr="009D1770" w:rsidDel="00341E0A" w:rsidRDefault="009D1770" w:rsidP="009D1770">
            <w:pPr>
              <w:spacing w:before="60"/>
              <w:rPr>
                <w:rFonts w:eastAsia="Times New Roman" w:cs="Arial"/>
                <w:sz w:val="18"/>
                <w:szCs w:val="18"/>
                <w:lang w:val="en-GB" w:eastAsia="de-CH"/>
              </w:rPr>
            </w:pPr>
            <w:r w:rsidRPr="009D1770" w:rsidDel="00341E0A">
              <w:rPr>
                <w:rFonts w:eastAsia="Times New Roman" w:cs="Arial"/>
                <w:sz w:val="18"/>
                <w:szCs w:val="18"/>
                <w:lang w:val="en-GB" w:eastAsia="de-CH"/>
              </w:rPr>
              <w:t>Baseline: 0</w:t>
            </w:r>
          </w:p>
          <w:p w14:paraId="22693989"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yes</w:t>
            </w:r>
          </w:p>
          <w:p w14:paraId="39D10587" w14:textId="77777777" w:rsidR="009D1770" w:rsidRPr="009D1770" w:rsidRDefault="009D1770" w:rsidP="009D1770">
            <w:pPr>
              <w:spacing w:before="60"/>
              <w:rPr>
                <w:rFonts w:eastAsia="Times New Roman" w:cs="Arial"/>
                <w:sz w:val="18"/>
                <w:szCs w:val="18"/>
                <w:lang w:val="en-GB" w:eastAsia="de-CH"/>
              </w:rPr>
            </w:pPr>
          </w:p>
        </w:tc>
        <w:tc>
          <w:tcPr>
            <w:tcW w:w="3120" w:type="dxa"/>
            <w:shd w:val="clear" w:color="auto" w:fill="auto"/>
          </w:tcPr>
          <w:p w14:paraId="22CDCDD5"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System for events database,</w:t>
            </w:r>
          </w:p>
          <w:p w14:paraId="4C5E2A49"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registrations sheets.</w:t>
            </w:r>
          </w:p>
          <w:p w14:paraId="53891E6A" w14:textId="77777777" w:rsidR="009D1770" w:rsidRPr="009D1770" w:rsidRDefault="009D1770" w:rsidP="009D1770">
            <w:pPr>
              <w:rPr>
                <w:rFonts w:eastAsia="Times New Roman" w:cs="Arial"/>
                <w:sz w:val="18"/>
                <w:szCs w:val="18"/>
                <w:lang w:val="en-GB" w:eastAsia="de-CH"/>
              </w:rPr>
            </w:pPr>
          </w:p>
          <w:p w14:paraId="4E60B7ED" w14:textId="77777777" w:rsidR="009D1770" w:rsidRPr="009D1770" w:rsidRDefault="009D1770" w:rsidP="009D1770">
            <w:pPr>
              <w:rPr>
                <w:rFonts w:eastAsia="Times New Roman" w:cs="Arial"/>
                <w:sz w:val="18"/>
                <w:szCs w:val="18"/>
                <w:lang w:val="en-GB" w:eastAsia="de-CH"/>
              </w:rPr>
            </w:pPr>
          </w:p>
          <w:p w14:paraId="6F7CDCC1" w14:textId="77777777" w:rsidR="009D1770" w:rsidRPr="009D1770" w:rsidRDefault="009D1770" w:rsidP="009D1770">
            <w:pPr>
              <w:rPr>
                <w:rFonts w:eastAsia="Times New Roman" w:cs="Arial"/>
                <w:sz w:val="18"/>
                <w:szCs w:val="18"/>
                <w:lang w:val="en-GB" w:eastAsia="de-CH"/>
              </w:rPr>
            </w:pPr>
          </w:p>
          <w:p w14:paraId="242DDA44" w14:textId="77777777" w:rsidR="009D1770" w:rsidRPr="009D1770" w:rsidRDefault="009D1770" w:rsidP="009D1770">
            <w:pPr>
              <w:rPr>
                <w:rFonts w:eastAsia="Times New Roman" w:cs="Arial"/>
                <w:sz w:val="18"/>
                <w:szCs w:val="18"/>
                <w:lang w:val="en-GB" w:eastAsia="de-CH"/>
              </w:rPr>
            </w:pPr>
          </w:p>
          <w:p w14:paraId="0E1B29D0" w14:textId="77777777" w:rsidR="009D1770" w:rsidRPr="009D1770" w:rsidRDefault="009D1770" w:rsidP="009D1770">
            <w:pPr>
              <w:rPr>
                <w:rFonts w:eastAsia="Times New Roman" w:cs="Arial"/>
                <w:sz w:val="18"/>
                <w:szCs w:val="18"/>
                <w:lang w:val="en-GB" w:eastAsia="de-CH"/>
              </w:rPr>
            </w:pPr>
          </w:p>
          <w:p w14:paraId="431FD280" w14:textId="77777777" w:rsidR="009D1770" w:rsidRPr="009D1770" w:rsidRDefault="009D1770" w:rsidP="009D1770">
            <w:pPr>
              <w:rPr>
                <w:rFonts w:eastAsia="Times New Roman" w:cs="Arial"/>
                <w:sz w:val="18"/>
                <w:szCs w:val="18"/>
                <w:lang w:val="en-GB" w:eastAsia="de-CH"/>
              </w:rPr>
            </w:pPr>
          </w:p>
          <w:p w14:paraId="36DB4C58"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160CAFA0" w14:textId="77777777" w:rsidR="009D1770" w:rsidRPr="009D1770" w:rsidRDefault="009D1770" w:rsidP="009D1770">
            <w:pPr>
              <w:rPr>
                <w:rFonts w:eastAsia="Times New Roman" w:cs="Arial"/>
                <w:sz w:val="18"/>
                <w:szCs w:val="18"/>
                <w:lang w:val="en-GB" w:eastAsia="de-CH"/>
              </w:rPr>
            </w:pPr>
          </w:p>
          <w:p w14:paraId="7FBA56ED" w14:textId="77777777" w:rsidR="009D1770" w:rsidRPr="009D1770" w:rsidRDefault="009D1770" w:rsidP="009D1770">
            <w:pPr>
              <w:rPr>
                <w:rFonts w:eastAsia="Times New Roman" w:cs="Arial"/>
                <w:sz w:val="18"/>
                <w:szCs w:val="18"/>
                <w:lang w:val="en-GB" w:eastAsia="de-CH"/>
              </w:rPr>
            </w:pPr>
          </w:p>
          <w:p w14:paraId="2AA5BF14" w14:textId="77777777" w:rsidR="009D1770" w:rsidRPr="009D1770" w:rsidRDefault="009D1770" w:rsidP="009D1770">
            <w:pPr>
              <w:rPr>
                <w:rFonts w:eastAsia="Times New Roman" w:cs="Arial"/>
                <w:sz w:val="18"/>
                <w:szCs w:val="18"/>
                <w:lang w:val="en-GB" w:eastAsia="de-CH"/>
              </w:rPr>
            </w:pPr>
          </w:p>
          <w:p w14:paraId="33A03B35" w14:textId="77777777" w:rsidR="009D1770" w:rsidRPr="009D1770" w:rsidRDefault="009D1770" w:rsidP="009D1770">
            <w:pPr>
              <w:rPr>
                <w:rFonts w:eastAsia="Times New Roman" w:cs="Arial"/>
                <w:sz w:val="18"/>
                <w:szCs w:val="18"/>
                <w:lang w:val="en-GB" w:eastAsia="de-CH"/>
              </w:rPr>
            </w:pPr>
          </w:p>
          <w:p w14:paraId="250C2B09" w14:textId="77777777" w:rsidR="009D1770" w:rsidRPr="009D1770" w:rsidRDefault="009D1770" w:rsidP="009D1770">
            <w:pPr>
              <w:rPr>
                <w:rFonts w:eastAsia="Times New Roman" w:cs="Arial"/>
                <w:sz w:val="18"/>
                <w:szCs w:val="18"/>
                <w:lang w:val="en-GB" w:eastAsia="de-CH"/>
              </w:rPr>
            </w:pPr>
          </w:p>
          <w:p w14:paraId="5EDBB662" w14:textId="77777777" w:rsidR="009D1770" w:rsidRPr="009D1770" w:rsidRDefault="009D1770" w:rsidP="009D1770">
            <w:pPr>
              <w:rPr>
                <w:rFonts w:eastAsia="Times New Roman" w:cs="Arial"/>
                <w:sz w:val="18"/>
                <w:szCs w:val="18"/>
                <w:lang w:val="en-GB" w:eastAsia="de-CH"/>
              </w:rPr>
            </w:pPr>
          </w:p>
          <w:p w14:paraId="2DF0BDB2"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 xml:space="preserve">Programme reports. </w:t>
            </w:r>
            <w:proofErr w:type="gramStart"/>
            <w:r w:rsidRPr="009D1770">
              <w:rPr>
                <w:rFonts w:eastAsia="Times New Roman" w:cs="Arial"/>
                <w:sz w:val="18"/>
                <w:szCs w:val="18"/>
                <w:lang w:val="en-GB" w:eastAsia="de-CH"/>
              </w:rPr>
              <w:t>Web-page</w:t>
            </w:r>
            <w:proofErr w:type="gramEnd"/>
            <w:r w:rsidRPr="009D1770">
              <w:rPr>
                <w:rFonts w:eastAsia="Times New Roman" w:cs="Arial"/>
                <w:sz w:val="18"/>
                <w:szCs w:val="18"/>
                <w:lang w:val="en-GB" w:eastAsia="de-CH"/>
              </w:rPr>
              <w:t xml:space="preserve"> and social-media channels of Integration Foundation.</w:t>
            </w:r>
          </w:p>
          <w:p w14:paraId="07AA2551" w14:textId="77777777" w:rsidR="009D1770" w:rsidRPr="009D1770" w:rsidRDefault="009D1770" w:rsidP="009D1770">
            <w:pPr>
              <w:rPr>
                <w:rFonts w:eastAsia="Times New Roman" w:cs="Arial"/>
                <w:sz w:val="18"/>
                <w:szCs w:val="18"/>
                <w:lang w:val="en-GB" w:eastAsia="de-CH"/>
              </w:rPr>
            </w:pPr>
          </w:p>
          <w:p w14:paraId="25664B20" w14:textId="77777777" w:rsidR="009D1770" w:rsidRPr="009D1770" w:rsidRDefault="009D1770" w:rsidP="009D1770">
            <w:pPr>
              <w:rPr>
                <w:rFonts w:eastAsia="Times New Roman" w:cs="Arial"/>
                <w:sz w:val="18"/>
                <w:szCs w:val="18"/>
                <w:lang w:val="en-GB" w:eastAsia="de-CH"/>
              </w:rPr>
            </w:pPr>
          </w:p>
          <w:p w14:paraId="605CD507" w14:textId="77777777" w:rsidR="009D1770" w:rsidRPr="009D1770" w:rsidRDefault="009D1770" w:rsidP="009D1770">
            <w:pPr>
              <w:rPr>
                <w:rFonts w:eastAsia="Times New Roman" w:cs="Arial"/>
                <w:sz w:val="18"/>
                <w:szCs w:val="18"/>
                <w:lang w:val="en-GB" w:eastAsia="de-CH"/>
              </w:rPr>
            </w:pPr>
          </w:p>
          <w:p w14:paraId="6465558B" w14:textId="77777777" w:rsidR="009D1770" w:rsidRPr="009D1770" w:rsidRDefault="009D1770" w:rsidP="009D1770">
            <w:pPr>
              <w:rPr>
                <w:rFonts w:eastAsia="Times New Roman" w:cs="Arial"/>
                <w:sz w:val="18"/>
                <w:szCs w:val="18"/>
                <w:lang w:val="en-GB" w:eastAsia="de-CH"/>
              </w:rPr>
            </w:pPr>
          </w:p>
          <w:p w14:paraId="1E8F93D5" w14:textId="77777777" w:rsidR="009D1770" w:rsidRPr="009D1770" w:rsidRDefault="009D1770" w:rsidP="009D1770">
            <w:pPr>
              <w:rPr>
                <w:rFonts w:eastAsia="Times New Roman" w:cs="Arial"/>
                <w:sz w:val="18"/>
                <w:szCs w:val="18"/>
                <w:lang w:val="en-GB" w:eastAsia="de-CH"/>
              </w:rPr>
            </w:pPr>
          </w:p>
          <w:p w14:paraId="05272029"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490966D6" w14:textId="77777777" w:rsidR="009D1770" w:rsidRPr="009D1770" w:rsidRDefault="009D1770" w:rsidP="009D1770">
            <w:pPr>
              <w:rPr>
                <w:rFonts w:eastAsia="Times New Roman" w:cs="Arial"/>
                <w:sz w:val="18"/>
                <w:szCs w:val="18"/>
                <w:lang w:val="en-GB" w:eastAsia="de-CH"/>
              </w:rPr>
            </w:pPr>
          </w:p>
          <w:p w14:paraId="08BB0473" w14:textId="77777777" w:rsidR="009D1770" w:rsidRPr="009D1770" w:rsidRDefault="009D1770" w:rsidP="009D1770">
            <w:pPr>
              <w:rPr>
                <w:rFonts w:eastAsia="Times New Roman" w:cs="Arial"/>
                <w:sz w:val="18"/>
                <w:szCs w:val="18"/>
                <w:lang w:val="en-GB" w:eastAsia="de-CH"/>
              </w:rPr>
            </w:pPr>
          </w:p>
        </w:tc>
        <w:tc>
          <w:tcPr>
            <w:tcW w:w="3240" w:type="dxa"/>
            <w:shd w:val="clear" w:color="auto" w:fill="auto"/>
          </w:tcPr>
          <w:p w14:paraId="09A6680D"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Assumptions:</w:t>
            </w:r>
          </w:p>
          <w:p w14:paraId="4FF27E02"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Cultural Program Development: Assumption that cultural programs can be developed and are readily available for introduction to individuals from diverse backgrounds.</w:t>
            </w:r>
          </w:p>
          <w:p w14:paraId="24D8F0EA"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Commitment to Inclusion: The assumption that there is a commitment to updating and creating inclusion-oriented activities and measures.</w:t>
            </w:r>
          </w:p>
          <w:p w14:paraId="319F00D9" w14:textId="77777777" w:rsidR="009D1770" w:rsidRPr="009D1770" w:rsidRDefault="009D1770" w:rsidP="009D1770">
            <w:pPr>
              <w:spacing w:before="60"/>
              <w:jc w:val="both"/>
              <w:rPr>
                <w:rFonts w:eastAsia="Times New Roman" w:cs="Arial"/>
                <w:sz w:val="18"/>
                <w:szCs w:val="18"/>
                <w:lang w:val="en-GB" w:eastAsia="de-CH"/>
              </w:rPr>
            </w:pPr>
          </w:p>
          <w:p w14:paraId="3BF05561"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0E084E32"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Cultural Adaptation Challenges: Risks related to the complexity of adapting cultural activities for diverse backgrounds, which may affect their availability.</w:t>
            </w:r>
          </w:p>
          <w:p w14:paraId="6FAC937A" w14:textId="77777777" w:rsidR="009D1770" w:rsidRPr="009D1770" w:rsidDel="002B6221"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Resource Allocation: Risks associated with the allocation of resources and funding to create and update inclusion-oriented activities.</w:t>
            </w:r>
          </w:p>
        </w:tc>
      </w:tr>
      <w:tr w:rsidR="009D1770" w:rsidRPr="009D1770" w14:paraId="7DDD0A61" w14:textId="77777777" w:rsidTr="009D1770">
        <w:trPr>
          <w:trHeight w:val="1040"/>
        </w:trPr>
        <w:tc>
          <w:tcPr>
            <w:tcW w:w="4068" w:type="dxa"/>
            <w:shd w:val="clear" w:color="auto" w:fill="auto"/>
          </w:tcPr>
          <w:p w14:paraId="5B407B5D" w14:textId="77777777" w:rsidR="009D1770" w:rsidRPr="009D1770" w:rsidRDefault="009D1770" w:rsidP="009D1770">
            <w:pPr>
              <w:spacing w:before="60"/>
              <w:ind w:left="23"/>
              <w:jc w:val="both"/>
              <w:rPr>
                <w:rFonts w:eastAsia="Times New Roman" w:cs="Arial"/>
                <w:sz w:val="18"/>
                <w:szCs w:val="18"/>
                <w:lang w:val="en-GB"/>
              </w:rPr>
            </w:pPr>
            <w:r w:rsidRPr="009D1770">
              <w:rPr>
                <w:rFonts w:eastAsia="Times New Roman" w:cs="Arial"/>
                <w:b/>
                <w:bCs/>
                <w:sz w:val="18"/>
                <w:szCs w:val="18"/>
                <w:lang w:val="en-GB"/>
              </w:rPr>
              <w:t>Output 1.2</w:t>
            </w:r>
            <w:r w:rsidRPr="009D1770">
              <w:rPr>
                <w:rFonts w:eastAsia="Times New Roman" w:cs="Arial"/>
                <w:b/>
                <w:sz w:val="18"/>
                <w:szCs w:val="18"/>
                <w:lang w:val="en-GB"/>
              </w:rPr>
              <w:t xml:space="preserve"> </w:t>
            </w:r>
            <w:r w:rsidRPr="009D1770">
              <w:rPr>
                <w:rFonts w:eastAsia="Times New Roman" w:cs="Arial"/>
                <w:sz w:val="18"/>
                <w:szCs w:val="18"/>
                <w:u w:val="single"/>
                <w:lang w:val="en-GB"/>
              </w:rPr>
              <w:t>Counselling services are made available and used.</w:t>
            </w:r>
          </w:p>
          <w:p w14:paraId="53C981D7" w14:textId="77777777" w:rsidR="009D1770" w:rsidRPr="009D1770" w:rsidRDefault="009D1770" w:rsidP="009D1770">
            <w:pPr>
              <w:spacing w:before="60"/>
              <w:ind w:left="23"/>
              <w:contextualSpacing/>
              <w:jc w:val="both"/>
              <w:rPr>
                <w:rFonts w:eastAsia="Times New Roman" w:cs="Arial"/>
                <w:sz w:val="18"/>
                <w:szCs w:val="18"/>
                <w:lang w:val="en-GB"/>
              </w:rPr>
            </w:pPr>
            <w:r w:rsidRPr="009D1770">
              <w:rPr>
                <w:rFonts w:eastAsia="Times New Roman" w:cs="Arial"/>
                <w:sz w:val="18"/>
                <w:szCs w:val="18"/>
                <w:lang w:val="en-GB"/>
              </w:rPr>
              <w:t xml:space="preserve">(Activity: Provision of counselling services including in </w:t>
            </w:r>
            <w:r w:rsidRPr="009D1770">
              <w:rPr>
                <w:rFonts w:eastAsia="Times New Roman"/>
                <w:sz w:val="18"/>
                <w:szCs w:val="18"/>
              </w:rPr>
              <w:t>independent</w:t>
            </w:r>
            <w:r w:rsidRPr="009D1770">
              <w:rPr>
                <w:rFonts w:eastAsia="Times New Roman" w:cs="Arial"/>
                <w:sz w:val="18"/>
                <w:szCs w:val="18"/>
                <w:lang w:val="en-GB"/>
              </w:rPr>
              <w:t xml:space="preserve"> language learning)</w:t>
            </w:r>
          </w:p>
          <w:p w14:paraId="7486F3E3" w14:textId="77777777" w:rsidR="009D1770" w:rsidRPr="009D1770" w:rsidRDefault="009D1770" w:rsidP="009D1770">
            <w:pPr>
              <w:spacing w:before="60"/>
              <w:ind w:left="23"/>
              <w:contextualSpacing/>
              <w:jc w:val="both"/>
              <w:rPr>
                <w:rFonts w:eastAsia="Times New Roman" w:cs="Arial"/>
                <w:sz w:val="18"/>
                <w:szCs w:val="18"/>
                <w:lang w:val="en-GB"/>
              </w:rPr>
            </w:pPr>
          </w:p>
          <w:p w14:paraId="7847430C" w14:textId="77777777" w:rsidR="009D1770" w:rsidRPr="009D1770" w:rsidRDefault="009D1770" w:rsidP="009D1770">
            <w:pPr>
              <w:spacing w:before="60"/>
              <w:ind w:left="23"/>
              <w:contextualSpacing/>
              <w:jc w:val="both"/>
              <w:rPr>
                <w:rFonts w:eastAsia="Times New Roman" w:cs="Arial"/>
                <w:sz w:val="18"/>
                <w:szCs w:val="18"/>
                <w:lang w:val="en-GB"/>
              </w:rPr>
            </w:pPr>
          </w:p>
          <w:p w14:paraId="60E41FAA" w14:textId="77777777" w:rsidR="009D1770" w:rsidRPr="009D1770" w:rsidRDefault="009D1770" w:rsidP="009D1770">
            <w:pPr>
              <w:spacing w:before="60"/>
              <w:ind w:left="23"/>
              <w:contextualSpacing/>
              <w:jc w:val="both"/>
              <w:rPr>
                <w:rFonts w:eastAsia="Times New Roman" w:cs="Arial"/>
                <w:sz w:val="18"/>
                <w:szCs w:val="18"/>
                <w:lang w:val="en-GB"/>
              </w:rPr>
            </w:pPr>
          </w:p>
          <w:p w14:paraId="2A9FA3C9" w14:textId="77777777" w:rsidR="009D1770" w:rsidRPr="009D1770" w:rsidRDefault="009D1770" w:rsidP="009D1770">
            <w:pPr>
              <w:spacing w:before="60"/>
              <w:ind w:left="23"/>
              <w:contextualSpacing/>
              <w:jc w:val="both"/>
              <w:rPr>
                <w:rFonts w:eastAsia="Times New Roman" w:cs="Arial"/>
                <w:sz w:val="18"/>
                <w:szCs w:val="18"/>
                <w:lang w:val="en-GB"/>
              </w:rPr>
            </w:pPr>
          </w:p>
          <w:p w14:paraId="495B267E" w14:textId="77777777" w:rsidR="009D1770" w:rsidRPr="009D1770" w:rsidRDefault="009D1770" w:rsidP="009D1770">
            <w:pPr>
              <w:spacing w:before="60"/>
              <w:ind w:left="23"/>
              <w:contextualSpacing/>
              <w:jc w:val="both"/>
              <w:rPr>
                <w:rFonts w:eastAsia="Times New Roman" w:cs="Arial"/>
                <w:sz w:val="18"/>
                <w:szCs w:val="18"/>
                <w:lang w:val="en-GB"/>
              </w:rPr>
            </w:pPr>
          </w:p>
          <w:p w14:paraId="48E08CC2" w14:textId="77777777" w:rsidR="009D1770" w:rsidRPr="009D1770" w:rsidRDefault="009D1770" w:rsidP="009D1770">
            <w:pPr>
              <w:spacing w:before="60"/>
              <w:ind w:left="23"/>
              <w:contextualSpacing/>
              <w:jc w:val="both"/>
              <w:rPr>
                <w:rFonts w:eastAsia="Times New Roman" w:cs="Arial"/>
                <w:sz w:val="18"/>
                <w:szCs w:val="18"/>
                <w:lang w:val="en-GB"/>
              </w:rPr>
            </w:pPr>
          </w:p>
          <w:p w14:paraId="6984D846" w14:textId="77777777" w:rsidR="009D1770" w:rsidRPr="009D1770" w:rsidRDefault="009D1770" w:rsidP="009D1770">
            <w:pPr>
              <w:spacing w:before="60"/>
              <w:ind w:left="23"/>
              <w:contextualSpacing/>
              <w:jc w:val="both"/>
              <w:rPr>
                <w:rFonts w:eastAsia="Times New Roman" w:cs="Arial"/>
                <w:sz w:val="18"/>
                <w:szCs w:val="18"/>
                <w:lang w:val="en-GB"/>
              </w:rPr>
            </w:pPr>
          </w:p>
          <w:p w14:paraId="2869E18E" w14:textId="77777777" w:rsidR="009D1770" w:rsidRPr="009D1770" w:rsidRDefault="009D1770" w:rsidP="009D1770">
            <w:pPr>
              <w:spacing w:before="60"/>
              <w:ind w:left="23"/>
              <w:contextualSpacing/>
              <w:jc w:val="both"/>
              <w:rPr>
                <w:rFonts w:eastAsia="Times New Roman" w:cs="Arial"/>
                <w:sz w:val="18"/>
                <w:szCs w:val="18"/>
                <w:lang w:val="en-GB"/>
              </w:rPr>
            </w:pPr>
          </w:p>
          <w:p w14:paraId="00FEBC30" w14:textId="77777777" w:rsidR="009D1770" w:rsidRPr="009D1770" w:rsidRDefault="009D1770" w:rsidP="009D1770">
            <w:pPr>
              <w:spacing w:before="60"/>
              <w:ind w:left="23"/>
              <w:contextualSpacing/>
              <w:jc w:val="both"/>
              <w:rPr>
                <w:rFonts w:eastAsia="Times New Roman" w:cs="Arial"/>
                <w:sz w:val="18"/>
                <w:szCs w:val="18"/>
                <w:lang w:val="en-GB"/>
              </w:rPr>
            </w:pPr>
          </w:p>
          <w:p w14:paraId="4786285F" w14:textId="77777777" w:rsidR="009D1770" w:rsidRPr="009D1770" w:rsidRDefault="009D1770" w:rsidP="009D1770">
            <w:pPr>
              <w:spacing w:before="60"/>
              <w:ind w:left="23"/>
              <w:contextualSpacing/>
              <w:jc w:val="both"/>
              <w:rPr>
                <w:rFonts w:eastAsia="Times New Roman" w:cs="Arial"/>
                <w:sz w:val="18"/>
                <w:szCs w:val="18"/>
                <w:lang w:val="en-GB"/>
              </w:rPr>
            </w:pPr>
          </w:p>
          <w:p w14:paraId="00C7A16E" w14:textId="77777777" w:rsidR="009D1770" w:rsidRPr="009D1770" w:rsidRDefault="009D1770" w:rsidP="009D1770">
            <w:pPr>
              <w:spacing w:before="60"/>
              <w:ind w:left="23"/>
              <w:contextualSpacing/>
              <w:jc w:val="both"/>
              <w:rPr>
                <w:rFonts w:eastAsia="Times New Roman" w:cs="Arial"/>
                <w:sz w:val="18"/>
                <w:szCs w:val="18"/>
                <w:lang w:val="en-GB"/>
              </w:rPr>
            </w:pPr>
          </w:p>
          <w:p w14:paraId="05889A88" w14:textId="77777777" w:rsidR="009D1770" w:rsidRPr="009D1770" w:rsidRDefault="009D1770" w:rsidP="009D1770">
            <w:pPr>
              <w:spacing w:before="60"/>
              <w:ind w:left="23"/>
              <w:contextualSpacing/>
              <w:jc w:val="both"/>
              <w:rPr>
                <w:rFonts w:eastAsia="Times New Roman" w:cs="Arial"/>
                <w:sz w:val="18"/>
                <w:szCs w:val="18"/>
                <w:lang w:val="en-GB"/>
              </w:rPr>
            </w:pPr>
          </w:p>
          <w:p w14:paraId="649D1544" w14:textId="77777777" w:rsidR="009D1770" w:rsidRPr="009D1770" w:rsidRDefault="009D1770" w:rsidP="009D1770">
            <w:pPr>
              <w:spacing w:before="60"/>
              <w:ind w:left="23"/>
              <w:contextualSpacing/>
              <w:jc w:val="both"/>
              <w:rPr>
                <w:rFonts w:eastAsia="Times New Roman" w:cs="Arial"/>
                <w:sz w:val="18"/>
                <w:szCs w:val="18"/>
                <w:lang w:val="en-GB"/>
              </w:rPr>
            </w:pPr>
          </w:p>
          <w:p w14:paraId="7945D070" w14:textId="77777777" w:rsidR="009D1770" w:rsidRPr="009D1770" w:rsidRDefault="009D1770" w:rsidP="009D1770">
            <w:pPr>
              <w:spacing w:before="60"/>
              <w:ind w:left="23"/>
              <w:contextualSpacing/>
              <w:jc w:val="both"/>
              <w:rPr>
                <w:rFonts w:eastAsia="Times New Roman" w:cs="Arial"/>
                <w:sz w:val="18"/>
                <w:szCs w:val="18"/>
                <w:lang w:val="en-GB"/>
              </w:rPr>
            </w:pPr>
          </w:p>
          <w:p w14:paraId="065A4783" w14:textId="77777777" w:rsidR="009D1770" w:rsidRPr="009D1770" w:rsidRDefault="009D1770" w:rsidP="009D1770">
            <w:pPr>
              <w:spacing w:before="60"/>
              <w:ind w:left="23"/>
              <w:contextualSpacing/>
              <w:jc w:val="both"/>
              <w:rPr>
                <w:rFonts w:eastAsia="Times New Roman" w:cs="Arial"/>
                <w:sz w:val="18"/>
                <w:szCs w:val="18"/>
                <w:lang w:val="en-GB"/>
              </w:rPr>
            </w:pPr>
          </w:p>
          <w:p w14:paraId="50761294" w14:textId="77777777" w:rsidR="009D1770" w:rsidRPr="009D1770" w:rsidRDefault="009D1770" w:rsidP="009D1770">
            <w:pPr>
              <w:spacing w:before="60"/>
              <w:ind w:left="23"/>
              <w:contextualSpacing/>
              <w:jc w:val="both"/>
              <w:rPr>
                <w:rFonts w:eastAsia="Times New Roman" w:cs="Arial"/>
                <w:b/>
                <w:sz w:val="18"/>
                <w:szCs w:val="18"/>
                <w:lang w:val="en-GB"/>
              </w:rPr>
            </w:pPr>
          </w:p>
        </w:tc>
        <w:tc>
          <w:tcPr>
            <w:tcW w:w="4620" w:type="dxa"/>
            <w:shd w:val="clear" w:color="auto" w:fill="auto"/>
          </w:tcPr>
          <w:p w14:paraId="5CB39520" w14:textId="23319064" w:rsidR="009D1770" w:rsidRPr="009D1770" w:rsidRDefault="009D1770" w:rsidP="009D1770">
            <w:pPr>
              <w:spacing w:before="60"/>
              <w:ind w:left="23"/>
              <w:jc w:val="both"/>
              <w:rPr>
                <w:rFonts w:eastAsia="Times New Roman" w:cs="Arial"/>
                <w:b/>
                <w:sz w:val="18"/>
                <w:szCs w:val="18"/>
                <w:u w:val="single"/>
                <w:lang w:val="en-GB"/>
              </w:rPr>
            </w:pPr>
            <w:commentRangeStart w:id="32"/>
            <w:r w:rsidRPr="009D1770">
              <w:rPr>
                <w:rFonts w:eastAsia="Times New Roman" w:cs="Arial"/>
                <w:b/>
                <w:sz w:val="18"/>
                <w:szCs w:val="18"/>
                <w:u w:val="single"/>
                <w:lang w:val="en-GB"/>
              </w:rPr>
              <w:lastRenderedPageBreak/>
              <w:t>OPI 1.5</w:t>
            </w:r>
            <w:r w:rsidRPr="009D1770">
              <w:rPr>
                <w:rFonts w:eastAsia="Times New Roman" w:cs="Arial"/>
                <w:sz w:val="18"/>
                <w:szCs w:val="18"/>
                <w:u w:val="single"/>
                <w:lang w:val="en-GB"/>
              </w:rPr>
              <w:t xml:space="preserve"> </w:t>
            </w:r>
            <w:commentRangeEnd w:id="32"/>
            <w:r w:rsidR="0012317E">
              <w:rPr>
                <w:rStyle w:val="Kommentaariviide"/>
                <w:rFonts w:eastAsia="Times New Roman"/>
              </w:rPr>
              <w:commentReference w:id="32"/>
            </w:r>
            <w:r w:rsidRPr="009D1770">
              <w:rPr>
                <w:rFonts w:eastAsia="Times New Roman" w:cs="Arial"/>
                <w:sz w:val="18"/>
                <w:szCs w:val="18"/>
                <w:u w:val="single"/>
                <w:lang w:val="en-GB"/>
              </w:rPr>
              <w:t>Number of</w:t>
            </w:r>
            <w:ins w:id="33" w:author="Olga Gnezdovski" w:date="2024-12-10T12:35:00Z">
              <w:r w:rsidR="00811CA3">
                <w:rPr>
                  <w:rFonts w:eastAsia="Times New Roman" w:cs="Arial"/>
                  <w:sz w:val="18"/>
                  <w:szCs w:val="18"/>
                  <w:u w:val="single"/>
                  <w:lang w:val="en-GB"/>
                </w:rPr>
                <w:t xml:space="preserve"> participations in</w:t>
              </w:r>
            </w:ins>
            <w:ins w:id="34" w:author="Olga Gnezdovski" w:date="2024-12-10T12:37:00Z">
              <w:r w:rsidR="006C2982">
                <w:rPr>
                  <w:rFonts w:eastAsia="Times New Roman" w:cs="Arial"/>
                  <w:sz w:val="18"/>
                  <w:szCs w:val="18"/>
                  <w:u w:val="single"/>
                  <w:lang w:val="en-GB"/>
                </w:rPr>
                <w:t xml:space="preserve"> the</w:t>
              </w:r>
            </w:ins>
            <w:r w:rsidRPr="009D1770">
              <w:rPr>
                <w:rFonts w:eastAsia="Times New Roman" w:cs="Arial"/>
                <w:sz w:val="18"/>
                <w:szCs w:val="18"/>
                <w:u w:val="single"/>
                <w:lang w:val="en-GB"/>
              </w:rPr>
              <w:t xml:space="preserve"> counselling sessions</w:t>
            </w:r>
            <w:r w:rsidRPr="009D1770">
              <w:rPr>
                <w:rFonts w:eastAsia="Times New Roman"/>
                <w:sz w:val="18"/>
                <w:u w:val="single"/>
                <w:vertAlign w:val="superscript"/>
                <w:lang w:val="en-GB"/>
              </w:rPr>
              <w:footnoteReference w:id="10"/>
            </w:r>
            <w:r w:rsidRPr="009D1770">
              <w:rPr>
                <w:rFonts w:eastAsia="Times New Roman" w:cs="Arial"/>
                <w:sz w:val="18"/>
                <w:szCs w:val="18"/>
                <w:u w:val="single"/>
                <w:lang w:val="en-GB"/>
              </w:rPr>
              <w:t xml:space="preserve"> (at least 30 minutes).</w:t>
            </w:r>
          </w:p>
          <w:p w14:paraId="706CD2E6" w14:textId="3BD9D106"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 number</w:t>
            </w:r>
            <w:ins w:id="35" w:author="Olga Gnezdovski" w:date="2024-12-10T12:38:00Z">
              <w:r w:rsidR="00EA3853">
                <w:rPr>
                  <w:rFonts w:eastAsia="Times New Roman" w:cs="Arial"/>
                  <w:sz w:val="18"/>
                  <w:szCs w:val="18"/>
                  <w:lang w:val="en-GB" w:eastAsia="de-CH"/>
                </w:rPr>
                <w:t xml:space="preserve"> of </w:t>
              </w:r>
              <w:r w:rsidR="00EA3853">
                <w:rPr>
                  <w:rFonts w:eastAsia="Times New Roman" w:cs="Arial"/>
                  <w:sz w:val="18"/>
                  <w:szCs w:val="18"/>
                  <w:u w:val="single"/>
                  <w:lang w:val="en-GB"/>
                </w:rPr>
                <w:t xml:space="preserve">participations </w:t>
              </w:r>
            </w:ins>
            <w:r w:rsidRPr="009D1770">
              <w:rPr>
                <w:rFonts w:eastAsia="Times New Roman" w:cs="Arial"/>
                <w:sz w:val="18"/>
                <w:szCs w:val="18"/>
                <w:lang w:val="en-GB" w:eastAsia="de-CH"/>
              </w:rPr>
              <w:t xml:space="preserve"> </w:t>
            </w:r>
          </w:p>
          <w:p w14:paraId="19E3BF70"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5133E528" w14:textId="7BE662A0"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8000</w:t>
            </w:r>
            <w:del w:id="36" w:author="Olga Gnezdovski" w:date="2024-12-10T12:38:00Z">
              <w:r w:rsidRPr="009D1770" w:rsidDel="00EA3853">
                <w:rPr>
                  <w:rFonts w:eastAsia="Times New Roman" w:cs="Arial"/>
                  <w:sz w:val="18"/>
                  <w:szCs w:val="18"/>
                  <w:lang w:val="en-GB" w:eastAsia="de-CH"/>
                </w:rPr>
                <w:delText xml:space="preserve"> sessions </w:delText>
              </w:r>
            </w:del>
          </w:p>
          <w:p w14:paraId="4EEB1595" w14:textId="77777777" w:rsidR="009D1770" w:rsidRPr="009D1770" w:rsidRDefault="009D1770" w:rsidP="009D1770">
            <w:pPr>
              <w:spacing w:before="60"/>
              <w:rPr>
                <w:rFonts w:eastAsia="Times New Roman" w:cs="Arial"/>
                <w:sz w:val="18"/>
                <w:szCs w:val="18"/>
                <w:lang w:val="en-GB" w:eastAsia="de-CH"/>
              </w:rPr>
            </w:pPr>
          </w:p>
          <w:p w14:paraId="2BA7DE1B" w14:textId="77777777" w:rsidR="009D1770" w:rsidRPr="009D1770" w:rsidRDefault="009D1770" w:rsidP="009D1770">
            <w:pPr>
              <w:spacing w:before="60"/>
              <w:rPr>
                <w:rFonts w:eastAsia="Times New Roman" w:cs="Arial"/>
                <w:sz w:val="18"/>
                <w:szCs w:val="18"/>
                <w:u w:val="single"/>
                <w:lang w:val="en-GB" w:eastAsia="de-CH"/>
              </w:rPr>
            </w:pPr>
            <w:r w:rsidRPr="009D1770">
              <w:rPr>
                <w:rFonts w:eastAsia="Times New Roman" w:cs="Arial"/>
                <w:b/>
                <w:sz w:val="18"/>
                <w:szCs w:val="18"/>
                <w:u w:val="single"/>
                <w:lang w:val="en-GB"/>
              </w:rPr>
              <w:t xml:space="preserve">OPI 1.6 </w:t>
            </w:r>
            <w:r w:rsidRPr="009D1770">
              <w:rPr>
                <w:rFonts w:eastAsia="Times New Roman" w:cs="Arial"/>
                <w:sz w:val="18"/>
                <w:szCs w:val="18"/>
                <w:u w:val="single"/>
                <w:lang w:val="en-GB" w:eastAsia="de-CH"/>
              </w:rPr>
              <w:t>A system of peer counselling is in place.</w:t>
            </w:r>
          </w:p>
          <w:p w14:paraId="620077A4"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Measurement unit: yes/no </w:t>
            </w:r>
          </w:p>
          <w:p w14:paraId="46FAB382"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1AC54F68"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Yes</w:t>
            </w:r>
          </w:p>
          <w:p w14:paraId="1E83FFB5" w14:textId="77777777" w:rsidR="009D1770" w:rsidRPr="009D1770" w:rsidRDefault="009D1770" w:rsidP="009D1770">
            <w:pPr>
              <w:spacing w:before="60"/>
              <w:rPr>
                <w:rFonts w:eastAsia="Times New Roman" w:cs="Arial"/>
                <w:sz w:val="18"/>
                <w:szCs w:val="18"/>
                <w:lang w:val="en-GB" w:eastAsia="de-CH"/>
              </w:rPr>
            </w:pPr>
          </w:p>
          <w:p w14:paraId="48F57BB3"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sz w:val="18"/>
                <w:szCs w:val="18"/>
                <w:u w:val="single"/>
                <w:lang w:val="en-GB"/>
              </w:rPr>
              <w:t xml:space="preserve">OPI 1.7 </w:t>
            </w:r>
            <w:r w:rsidRPr="009D1770">
              <w:rPr>
                <w:rFonts w:eastAsia="Times New Roman" w:cs="Arial"/>
                <w:sz w:val="18"/>
                <w:szCs w:val="18"/>
                <w:u w:val="single"/>
                <w:lang w:val="en-GB" w:eastAsia="de-CH"/>
              </w:rPr>
              <w:t>The counselling service has been upgraded and the capacity to provide the service has been created.</w:t>
            </w:r>
          </w:p>
          <w:p w14:paraId="0C975DAB"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Measurement unit: yes/no </w:t>
            </w:r>
          </w:p>
          <w:p w14:paraId="25F12238"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lastRenderedPageBreak/>
              <w:t>Baseline: 0</w:t>
            </w:r>
          </w:p>
          <w:p w14:paraId="2EBA818E"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Yes</w:t>
            </w:r>
          </w:p>
          <w:p w14:paraId="4408FBCD" w14:textId="77777777" w:rsidR="009D1770" w:rsidRPr="009D1770" w:rsidRDefault="009D1770" w:rsidP="009D1770">
            <w:pPr>
              <w:spacing w:before="60"/>
              <w:rPr>
                <w:rFonts w:eastAsia="Times New Roman" w:cs="Arial"/>
                <w:sz w:val="18"/>
                <w:szCs w:val="18"/>
                <w:lang w:val="en-GB" w:eastAsia="de-CH"/>
              </w:rPr>
            </w:pPr>
          </w:p>
          <w:p w14:paraId="27B0D1CC" w14:textId="37320001" w:rsidR="009D1770" w:rsidRPr="009D1770" w:rsidRDefault="009D1770" w:rsidP="009D1770">
            <w:pPr>
              <w:spacing w:before="60"/>
              <w:rPr>
                <w:rFonts w:eastAsia="Times New Roman" w:cs="Arial"/>
                <w:sz w:val="18"/>
                <w:szCs w:val="18"/>
                <w:u w:val="single"/>
                <w:lang w:val="en-GB" w:eastAsia="de-CH"/>
              </w:rPr>
            </w:pPr>
            <w:r w:rsidRPr="009D1770">
              <w:rPr>
                <w:rFonts w:eastAsia="Times New Roman" w:cs="Arial"/>
                <w:b/>
                <w:sz w:val="18"/>
                <w:szCs w:val="18"/>
                <w:u w:val="single"/>
                <w:lang w:val="en-GB"/>
              </w:rPr>
              <w:t>OPI 1.8</w:t>
            </w:r>
            <w:ins w:id="37" w:author="Evelin Liechti" w:date="2024-11-08T12:08:00Z">
              <w:r w:rsidR="00346206">
                <w:rPr>
                  <w:rFonts w:eastAsia="Times New Roman" w:cs="Arial"/>
                  <w:b/>
                  <w:sz w:val="18"/>
                  <w:szCs w:val="18"/>
                  <w:u w:val="single"/>
                  <w:lang w:val="en-GB"/>
                </w:rPr>
                <w:t xml:space="preserve"> </w:t>
              </w:r>
              <w:commentRangeStart w:id="38"/>
              <w:r w:rsidR="00346206">
                <w:rPr>
                  <w:rFonts w:eastAsia="Times New Roman" w:cs="Arial"/>
                  <w:b/>
                  <w:sz w:val="18"/>
                  <w:szCs w:val="18"/>
                  <w:u w:val="single"/>
                  <w:lang w:val="en-GB"/>
                </w:rPr>
                <w:t>/ Core Indicator CC_</w:t>
              </w:r>
            </w:ins>
            <w:ins w:id="39" w:author="Evelin Liechti" w:date="2024-11-08T12:09:00Z">
              <w:r w:rsidR="00346206">
                <w:rPr>
                  <w:rFonts w:eastAsia="Times New Roman" w:cs="Arial"/>
                  <w:b/>
                  <w:sz w:val="18"/>
                  <w:szCs w:val="18"/>
                  <w:u w:val="single"/>
                  <w:lang w:val="en-GB"/>
                </w:rPr>
                <w:t>CI_1</w:t>
              </w:r>
            </w:ins>
            <w:r w:rsidRPr="009D1770">
              <w:rPr>
                <w:rFonts w:eastAsia="Times New Roman" w:cs="Arial"/>
                <w:b/>
                <w:sz w:val="18"/>
                <w:szCs w:val="18"/>
                <w:u w:val="single"/>
                <w:lang w:val="en-GB"/>
              </w:rPr>
              <w:t xml:space="preserve"> </w:t>
            </w:r>
            <w:commentRangeEnd w:id="38"/>
            <w:r w:rsidR="00CB1DD0">
              <w:rPr>
                <w:rStyle w:val="Kommentaariviide"/>
                <w:rFonts w:eastAsia="Times New Roman"/>
              </w:rPr>
              <w:commentReference w:id="38"/>
            </w:r>
            <w:r w:rsidRPr="009D1770">
              <w:rPr>
                <w:rFonts w:eastAsia="Times New Roman" w:cs="Arial"/>
                <w:sz w:val="18"/>
                <w:szCs w:val="18"/>
                <w:u w:val="single"/>
                <w:lang w:val="en-GB" w:eastAsia="de-CH"/>
              </w:rPr>
              <w:t xml:space="preserve">Counsellors receive regular training. </w:t>
            </w:r>
          </w:p>
          <w:p w14:paraId="456D4F48" w14:textId="3AF45E5B"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w:t>
            </w:r>
            <w:ins w:id="40" w:author="Olga Gnezdovski" w:date="2024-11-22T12:05:00Z">
              <w:r w:rsidR="00C34B35">
                <w:rPr>
                  <w:rFonts w:eastAsia="Times New Roman" w:cs="Arial"/>
                  <w:sz w:val="18"/>
                  <w:szCs w:val="18"/>
                  <w:lang w:val="en-GB" w:eastAsia="de-CH"/>
                </w:rPr>
                <w:t xml:space="preserve"> (1)</w:t>
              </w:r>
            </w:ins>
            <w:r w:rsidRPr="009D1770">
              <w:rPr>
                <w:rFonts w:eastAsia="Times New Roman" w:cs="Arial"/>
                <w:sz w:val="18"/>
                <w:szCs w:val="18"/>
                <w:lang w:val="en-GB" w:eastAsia="de-CH"/>
              </w:rPr>
              <w:t xml:space="preserve">: number of trainings </w:t>
            </w:r>
          </w:p>
          <w:p w14:paraId="0D8764A3"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4A95F6DE" w14:textId="77777777" w:rsidR="009D1770" w:rsidRDefault="009D1770" w:rsidP="009D1770">
            <w:pPr>
              <w:spacing w:before="60"/>
              <w:rPr>
                <w:ins w:id="41" w:author="Olga Gnezdovski" w:date="2024-11-22T12:04:00Z"/>
                <w:rFonts w:eastAsia="Times New Roman" w:cs="Arial"/>
                <w:sz w:val="18"/>
                <w:szCs w:val="18"/>
                <w:lang w:val="en-GB" w:eastAsia="de-CH"/>
              </w:rPr>
            </w:pPr>
            <w:r w:rsidRPr="009D1770">
              <w:rPr>
                <w:rFonts w:eastAsia="Times New Roman" w:cs="Arial"/>
                <w:sz w:val="18"/>
                <w:szCs w:val="18"/>
                <w:lang w:val="en-GB" w:eastAsia="de-CH"/>
              </w:rPr>
              <w:t xml:space="preserve">Target: at least once a year </w:t>
            </w:r>
          </w:p>
          <w:p w14:paraId="0BB83C16" w14:textId="406D9829" w:rsidR="00C34B35" w:rsidRPr="00EA3370" w:rsidRDefault="00C34B35" w:rsidP="00C34B35">
            <w:pPr>
              <w:spacing w:before="60"/>
              <w:rPr>
                <w:ins w:id="42" w:author="Olga Gnezdovski" w:date="2024-11-22T12:04:00Z"/>
                <w:rFonts w:eastAsia="Times New Roman" w:cs="Arial"/>
                <w:sz w:val="18"/>
                <w:szCs w:val="18"/>
                <w:lang w:val="en-GB" w:eastAsia="de-CH"/>
              </w:rPr>
            </w:pPr>
            <w:ins w:id="43" w:author="Olga Gnezdovski" w:date="2024-11-22T12:04:00Z">
              <w:r w:rsidRPr="00EA3370">
                <w:rPr>
                  <w:rFonts w:eastAsia="Times New Roman" w:cs="Arial"/>
                  <w:sz w:val="18"/>
                  <w:szCs w:val="18"/>
                  <w:lang w:val="en-GB" w:eastAsia="de-CH"/>
                </w:rPr>
                <w:t>Measurement unit</w:t>
              </w:r>
            </w:ins>
            <w:ins w:id="44" w:author="Olga Gnezdovski" w:date="2024-11-22T12:05:00Z">
              <w:r w:rsidRPr="00EA3370">
                <w:rPr>
                  <w:rFonts w:eastAsia="Times New Roman" w:cs="Arial"/>
                  <w:sz w:val="18"/>
                  <w:szCs w:val="18"/>
                  <w:lang w:val="en-GB" w:eastAsia="de-CH"/>
                </w:rPr>
                <w:t xml:space="preserve"> (2)</w:t>
              </w:r>
            </w:ins>
            <w:ins w:id="45" w:author="Olga Gnezdovski" w:date="2024-11-22T12:04:00Z">
              <w:r w:rsidRPr="00EA3370">
                <w:rPr>
                  <w:rFonts w:eastAsia="Times New Roman" w:cs="Arial"/>
                  <w:sz w:val="18"/>
                  <w:szCs w:val="18"/>
                  <w:lang w:val="en-GB" w:eastAsia="de-CH"/>
                </w:rPr>
                <w:t xml:space="preserve">: </w:t>
              </w:r>
              <w:r w:rsidRPr="00EA3370">
                <w:rPr>
                  <w:rFonts w:eastAsia="Times New Roman" w:cs="Arial"/>
                  <w:lang w:val="en-GB" w:eastAsia="de-CH"/>
                  <w:rPrChange w:id="46" w:author="Olga Gnezdovski" w:date="2024-12-10T12:31:00Z">
                    <w:rPr>
                      <w:rStyle w:val="cf01"/>
                    </w:rPr>
                  </w:rPrChange>
                </w:rPr>
                <w:t xml:space="preserve">number of </w:t>
              </w:r>
            </w:ins>
            <w:ins w:id="47" w:author="Olga Gnezdovski" w:date="2024-11-22T12:08:00Z">
              <w:r w:rsidRPr="00EA3370">
                <w:rPr>
                  <w:rFonts w:eastAsia="Times New Roman" w:cs="Arial"/>
                  <w:sz w:val="18"/>
                  <w:szCs w:val="18"/>
                  <w:lang w:val="en-GB" w:eastAsia="de-CH"/>
                </w:rPr>
                <w:t>counsellors</w:t>
              </w:r>
            </w:ins>
            <w:ins w:id="48" w:author="Olga Gnezdovski" w:date="2024-11-22T12:04:00Z">
              <w:r w:rsidRPr="00EA3370">
                <w:rPr>
                  <w:rFonts w:eastAsia="Times New Roman" w:cs="Arial"/>
                  <w:lang w:val="en-GB" w:eastAsia="de-CH"/>
                  <w:rPrChange w:id="49" w:author="Olga Gnezdovski" w:date="2024-12-10T12:31:00Z">
                    <w:rPr>
                      <w:rStyle w:val="cf01"/>
                    </w:rPr>
                  </w:rPrChange>
                </w:rPr>
                <w:t xml:space="preserve"> (disaggregated by gender) trained</w:t>
              </w:r>
            </w:ins>
          </w:p>
          <w:p w14:paraId="35E5DD3A" w14:textId="77777777" w:rsidR="00C34B35" w:rsidRPr="00EA3370" w:rsidRDefault="00C34B35" w:rsidP="00C34B35">
            <w:pPr>
              <w:spacing w:before="60"/>
              <w:rPr>
                <w:ins w:id="50" w:author="Olga Gnezdovski" w:date="2024-11-22T12:04:00Z"/>
                <w:rFonts w:eastAsia="Times New Roman" w:cs="Arial"/>
                <w:sz w:val="18"/>
                <w:szCs w:val="18"/>
                <w:lang w:val="en-GB" w:eastAsia="de-CH"/>
              </w:rPr>
            </w:pPr>
            <w:ins w:id="51" w:author="Olga Gnezdovski" w:date="2024-11-22T12:04:00Z">
              <w:r w:rsidRPr="00EA3370">
                <w:rPr>
                  <w:rFonts w:eastAsia="Times New Roman" w:cs="Arial"/>
                  <w:sz w:val="18"/>
                  <w:szCs w:val="18"/>
                  <w:lang w:val="en-GB" w:eastAsia="de-CH"/>
                </w:rPr>
                <w:t>Baseline: 0</w:t>
              </w:r>
            </w:ins>
          </w:p>
          <w:p w14:paraId="2B160961" w14:textId="4367D6A1" w:rsidR="00EF4E00" w:rsidRPr="00EA3370" w:rsidRDefault="00C34B35" w:rsidP="0070584B">
            <w:pPr>
              <w:spacing w:before="60"/>
              <w:rPr>
                <w:ins w:id="52" w:author="Olga Gnezdovski" w:date="2024-11-22T12:26:00Z"/>
                <w:rFonts w:eastAsia="Times New Roman" w:cs="Arial"/>
                <w:sz w:val="18"/>
                <w:szCs w:val="18"/>
                <w:lang w:eastAsia="de-CH"/>
              </w:rPr>
            </w:pPr>
            <w:ins w:id="53" w:author="Olga Gnezdovski" w:date="2024-11-22T12:04:00Z">
              <w:r w:rsidRPr="00EA3370">
                <w:rPr>
                  <w:rFonts w:eastAsia="Times New Roman" w:cs="Arial"/>
                  <w:sz w:val="18"/>
                  <w:szCs w:val="18"/>
                  <w:lang w:val="en-GB" w:eastAsia="de-CH"/>
                </w:rPr>
                <w:t xml:space="preserve">Target: </w:t>
              </w:r>
            </w:ins>
            <w:ins w:id="54" w:author="Olga Gnezdovski" w:date="2025-01-14T15:09:00Z">
              <w:r w:rsidR="008E7F73">
                <w:rPr>
                  <w:rFonts w:eastAsia="Times New Roman" w:cs="Arial"/>
                  <w:sz w:val="18"/>
                  <w:szCs w:val="18"/>
                  <w:lang w:val="en-GB" w:eastAsia="de-CH"/>
                </w:rPr>
                <w:t>30</w:t>
              </w:r>
            </w:ins>
          </w:p>
          <w:p w14:paraId="4BA18D84" w14:textId="3D7A7084" w:rsidR="0070584B" w:rsidRPr="00DD4016" w:rsidRDefault="00EF4E00" w:rsidP="0070584B">
            <w:pPr>
              <w:spacing w:before="60"/>
              <w:rPr>
                <w:ins w:id="55" w:author="Olga Gnezdovski" w:date="2024-11-22T12:27:00Z"/>
                <w:rFonts w:eastAsia="Times New Roman" w:cs="Arial"/>
                <w:i/>
                <w:iCs/>
                <w:sz w:val="18"/>
                <w:szCs w:val="18"/>
                <w:lang w:eastAsia="de-CH"/>
                <w:rPrChange w:id="56" w:author="Olga Gnezdovski" w:date="2025-01-14T15:21:00Z">
                  <w:rPr>
                    <w:ins w:id="57" w:author="Olga Gnezdovski" w:date="2024-11-22T12:27:00Z"/>
                    <w:rFonts w:eastAsia="Times New Roman" w:cs="Arial"/>
                    <w:sz w:val="18"/>
                    <w:szCs w:val="18"/>
                    <w:lang w:eastAsia="de-CH"/>
                  </w:rPr>
                </w:rPrChange>
              </w:rPr>
            </w:pPr>
            <w:ins w:id="58" w:author="Olga Gnezdovski" w:date="2024-11-22T12:26:00Z">
              <w:r w:rsidRPr="00EA3370">
                <w:rPr>
                  <w:rFonts w:eastAsia="Times New Roman" w:cs="Arial"/>
                  <w:i/>
                  <w:iCs/>
                  <w:sz w:val="18"/>
                  <w:szCs w:val="18"/>
                  <w:lang w:eastAsia="de-CH"/>
                  <w:rPrChange w:id="59" w:author="Olga Gnezdovski" w:date="2024-12-10T12:31:00Z">
                    <w:rPr>
                      <w:rFonts w:eastAsia="Times New Roman" w:cs="Arial"/>
                      <w:sz w:val="18"/>
                      <w:szCs w:val="18"/>
                      <w:lang w:eastAsia="de-CH"/>
                    </w:rPr>
                  </w:rPrChange>
                </w:rPr>
                <w:t xml:space="preserve">* </w:t>
              </w:r>
            </w:ins>
            <w:ins w:id="60" w:author="Olga Gnezdovski" w:date="2025-01-14T15:21:00Z">
              <w:r w:rsidR="0022042E">
                <w:t xml:space="preserve"> </w:t>
              </w:r>
              <w:r w:rsidR="0022042E" w:rsidRPr="0022042E">
                <w:rPr>
                  <w:rFonts w:eastAsia="Times New Roman" w:cs="Arial"/>
                  <w:i/>
                  <w:iCs/>
                  <w:sz w:val="18"/>
                  <w:szCs w:val="18"/>
                  <w:lang w:val="en-GB" w:eastAsia="de-CH"/>
                </w:rPr>
                <w:t>a counsel</w:t>
              </w:r>
              <w:r w:rsidR="0022042E">
                <w:rPr>
                  <w:rFonts w:eastAsia="Times New Roman" w:cs="Arial"/>
                  <w:i/>
                  <w:iCs/>
                  <w:sz w:val="18"/>
                  <w:szCs w:val="18"/>
                  <w:lang w:val="en-GB" w:eastAsia="de-CH"/>
                </w:rPr>
                <w:t>l</w:t>
              </w:r>
              <w:r w:rsidR="0022042E" w:rsidRPr="0022042E">
                <w:rPr>
                  <w:rFonts w:eastAsia="Times New Roman" w:cs="Arial"/>
                  <w:i/>
                  <w:iCs/>
                  <w:sz w:val="18"/>
                  <w:szCs w:val="18"/>
                  <w:lang w:val="en-GB" w:eastAsia="de-CH"/>
                </w:rPr>
                <w:t xml:space="preserve">or who has participated in at least one training is counted </w:t>
              </w:r>
            </w:ins>
          </w:p>
          <w:p w14:paraId="1E2C6EC6" w14:textId="2F118B7D" w:rsidR="00EF4E00" w:rsidRPr="00EF4E00" w:rsidRDefault="00EF4E00" w:rsidP="0070584B">
            <w:pPr>
              <w:spacing w:before="60"/>
              <w:rPr>
                <w:rFonts w:eastAsia="Times New Roman" w:cs="Arial"/>
                <w:sz w:val="18"/>
                <w:szCs w:val="18"/>
                <w:lang w:eastAsia="de-CH"/>
                <w:rPrChange w:id="61" w:author="Olga Gnezdovski" w:date="2024-11-22T12:27:00Z">
                  <w:rPr>
                    <w:rFonts w:eastAsia="Times New Roman" w:cs="Arial"/>
                    <w:sz w:val="18"/>
                    <w:szCs w:val="18"/>
                    <w:lang w:val="en-GB" w:eastAsia="de-CH"/>
                  </w:rPr>
                </w:rPrChange>
              </w:rPr>
            </w:pPr>
            <w:ins w:id="62" w:author="Olga Gnezdovski" w:date="2024-11-22T12:27:00Z">
              <w:r w:rsidRPr="00EA3370">
                <w:rPr>
                  <w:rFonts w:eastAsia="Times New Roman" w:cs="Arial"/>
                  <w:i/>
                  <w:iCs/>
                  <w:sz w:val="18"/>
                  <w:szCs w:val="18"/>
                  <w:lang w:eastAsia="de-CH"/>
                  <w:rPrChange w:id="63" w:author="Olga Gnezdovski" w:date="2024-12-10T12:31:00Z">
                    <w:rPr>
                      <w:rFonts w:eastAsia="Times New Roman" w:cs="Arial"/>
                      <w:sz w:val="18"/>
                      <w:szCs w:val="18"/>
                      <w:lang w:eastAsia="de-CH"/>
                    </w:rPr>
                  </w:rPrChange>
                </w:rPr>
                <w:t xml:space="preserve">* </w:t>
              </w:r>
              <w:r w:rsidRPr="00EA3370">
                <w:rPr>
                  <w:i/>
                  <w:iCs/>
                  <w:sz w:val="18"/>
                  <w:szCs w:val="18"/>
                  <w:rPrChange w:id="64" w:author="Olga Gnezdovski" w:date="2024-12-10T12:31:00Z">
                    <w:rPr/>
                  </w:rPrChange>
                </w:rPr>
                <w:t xml:space="preserve"> </w:t>
              </w:r>
              <w:r w:rsidRPr="00EA3370">
                <w:rPr>
                  <w:rFonts w:eastAsia="Times New Roman" w:cs="Arial"/>
                  <w:i/>
                  <w:iCs/>
                  <w:sz w:val="18"/>
                  <w:szCs w:val="18"/>
                  <w:lang w:eastAsia="de-CH"/>
                  <w:rPrChange w:id="65" w:author="Olga Gnezdovski" w:date="2024-12-10T12:31:00Z">
                    <w:rPr>
                      <w:rFonts w:eastAsia="Times New Roman" w:cs="Arial"/>
                      <w:sz w:val="18"/>
                      <w:szCs w:val="18"/>
                      <w:lang w:eastAsia="de-CH"/>
                    </w:rPr>
                  </w:rPrChange>
                </w:rPr>
                <w:t xml:space="preserve">In the context of the given Support Measure, trained professionals are considered as a </w:t>
              </w:r>
              <w:r w:rsidRPr="00EA3370">
                <w:rPr>
                  <w:rFonts w:eastAsia="Times New Roman" w:cs="Arial"/>
                  <w:i/>
                  <w:iCs/>
                  <w:sz w:val="18"/>
                  <w:szCs w:val="18"/>
                  <w:u w:val="single"/>
                  <w:lang w:eastAsia="de-CH"/>
                  <w:rPrChange w:id="66" w:author="Olga Gnezdovski" w:date="2024-12-10T12:31:00Z">
                    <w:rPr>
                      <w:rFonts w:eastAsia="Times New Roman" w:cs="Arial"/>
                      <w:sz w:val="18"/>
                      <w:szCs w:val="18"/>
                      <w:lang w:eastAsia="de-CH"/>
                    </w:rPr>
                  </w:rPrChange>
                </w:rPr>
                <w:t>non-disadvantaged</w:t>
              </w:r>
              <w:r w:rsidRPr="00EA3370">
                <w:rPr>
                  <w:rFonts w:eastAsia="Times New Roman" w:cs="Arial"/>
                  <w:i/>
                  <w:iCs/>
                  <w:sz w:val="18"/>
                  <w:szCs w:val="18"/>
                  <w:lang w:eastAsia="de-CH"/>
                  <w:rPrChange w:id="67" w:author="Olga Gnezdovski" w:date="2024-12-10T12:31:00Z">
                    <w:rPr>
                      <w:rFonts w:eastAsia="Times New Roman" w:cs="Arial"/>
                      <w:sz w:val="18"/>
                      <w:szCs w:val="18"/>
                      <w:lang w:eastAsia="de-CH"/>
                    </w:rPr>
                  </w:rPrChange>
                </w:rPr>
                <w:t xml:space="preserve"> target group.</w:t>
              </w:r>
            </w:ins>
          </w:p>
        </w:tc>
        <w:tc>
          <w:tcPr>
            <w:tcW w:w="3120" w:type="dxa"/>
            <w:shd w:val="clear" w:color="auto" w:fill="auto"/>
          </w:tcPr>
          <w:p w14:paraId="29A26631"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lastRenderedPageBreak/>
              <w:t>System for events database,</w:t>
            </w:r>
          </w:p>
          <w:p w14:paraId="56372B7C"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registrations sheets.</w:t>
            </w:r>
          </w:p>
          <w:p w14:paraId="1D8C0B0B" w14:textId="77777777" w:rsidR="009D1770" w:rsidRPr="009D1770" w:rsidRDefault="009D1770" w:rsidP="009D1770">
            <w:pPr>
              <w:rPr>
                <w:rFonts w:eastAsia="Times New Roman" w:cs="Arial"/>
                <w:sz w:val="18"/>
                <w:szCs w:val="18"/>
                <w:lang w:val="en-GB" w:eastAsia="de-CH"/>
              </w:rPr>
            </w:pPr>
          </w:p>
          <w:p w14:paraId="2090540E" w14:textId="77777777" w:rsidR="009D1770" w:rsidRPr="009D1770" w:rsidRDefault="009D1770" w:rsidP="009D1770">
            <w:pPr>
              <w:rPr>
                <w:rFonts w:eastAsia="Times New Roman" w:cs="Arial"/>
                <w:sz w:val="18"/>
                <w:szCs w:val="18"/>
                <w:lang w:val="en-GB" w:eastAsia="de-CH"/>
              </w:rPr>
            </w:pPr>
          </w:p>
          <w:p w14:paraId="5BF55342" w14:textId="77777777" w:rsidR="009D1770" w:rsidRPr="009D1770" w:rsidRDefault="009D1770" w:rsidP="009D1770">
            <w:pPr>
              <w:rPr>
                <w:rFonts w:eastAsia="Times New Roman" w:cs="Arial"/>
                <w:sz w:val="18"/>
                <w:szCs w:val="18"/>
                <w:lang w:val="en-GB" w:eastAsia="de-CH"/>
              </w:rPr>
            </w:pPr>
          </w:p>
          <w:p w14:paraId="6D87F153" w14:textId="77777777" w:rsidR="009D1770" w:rsidRPr="009D1770" w:rsidRDefault="009D1770" w:rsidP="009D1770">
            <w:pPr>
              <w:rPr>
                <w:rFonts w:eastAsia="Times New Roman" w:cs="Arial"/>
                <w:sz w:val="18"/>
                <w:szCs w:val="18"/>
                <w:lang w:val="en-GB" w:eastAsia="de-CH"/>
              </w:rPr>
            </w:pPr>
          </w:p>
          <w:p w14:paraId="13420201" w14:textId="77777777" w:rsidR="009D1770" w:rsidRPr="009D1770" w:rsidRDefault="009D1770" w:rsidP="009D1770">
            <w:pPr>
              <w:rPr>
                <w:rFonts w:eastAsia="Times New Roman" w:cs="Arial"/>
                <w:sz w:val="18"/>
                <w:szCs w:val="18"/>
                <w:lang w:val="en-GB" w:eastAsia="de-CH"/>
              </w:rPr>
            </w:pPr>
          </w:p>
          <w:p w14:paraId="665395C9"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2FA62D6B" w14:textId="77777777" w:rsidR="009D1770" w:rsidRPr="009D1770" w:rsidRDefault="009D1770" w:rsidP="009D1770">
            <w:pPr>
              <w:rPr>
                <w:rFonts w:eastAsia="Times New Roman" w:cs="Arial"/>
                <w:sz w:val="18"/>
                <w:szCs w:val="18"/>
                <w:lang w:val="en-GB" w:eastAsia="de-CH"/>
              </w:rPr>
            </w:pPr>
          </w:p>
          <w:p w14:paraId="15291CD8" w14:textId="77777777" w:rsidR="009D1770" w:rsidRPr="009D1770" w:rsidRDefault="009D1770" w:rsidP="009D1770">
            <w:pPr>
              <w:rPr>
                <w:rFonts w:eastAsia="Times New Roman" w:cs="Arial"/>
                <w:sz w:val="18"/>
                <w:szCs w:val="18"/>
                <w:lang w:val="en-GB" w:eastAsia="de-CH"/>
              </w:rPr>
            </w:pPr>
          </w:p>
          <w:p w14:paraId="65443C12" w14:textId="77777777" w:rsidR="009D1770" w:rsidRPr="009D1770" w:rsidRDefault="009D1770" w:rsidP="009D1770">
            <w:pPr>
              <w:rPr>
                <w:rFonts w:eastAsia="Times New Roman" w:cs="Arial"/>
                <w:sz w:val="18"/>
                <w:szCs w:val="18"/>
                <w:lang w:val="en-GB" w:eastAsia="de-CH"/>
              </w:rPr>
            </w:pPr>
          </w:p>
          <w:p w14:paraId="05C161D3" w14:textId="77777777" w:rsidR="009D1770" w:rsidRPr="009D1770" w:rsidRDefault="009D1770" w:rsidP="009D1770">
            <w:pPr>
              <w:rPr>
                <w:rFonts w:eastAsia="Times New Roman" w:cs="Arial"/>
                <w:sz w:val="18"/>
                <w:szCs w:val="18"/>
                <w:lang w:val="en-GB" w:eastAsia="de-CH"/>
              </w:rPr>
            </w:pPr>
          </w:p>
          <w:p w14:paraId="66D2829D" w14:textId="77777777" w:rsidR="009D1770" w:rsidRPr="009D1770" w:rsidRDefault="009D1770" w:rsidP="009D1770">
            <w:pPr>
              <w:rPr>
                <w:rFonts w:eastAsia="Times New Roman" w:cs="Arial"/>
                <w:sz w:val="18"/>
                <w:szCs w:val="18"/>
                <w:lang w:val="en-GB" w:eastAsia="de-CH"/>
              </w:rPr>
            </w:pPr>
          </w:p>
          <w:p w14:paraId="34E9AC42" w14:textId="77777777" w:rsidR="009D1770" w:rsidRPr="009D1770" w:rsidRDefault="009D1770" w:rsidP="009D1770">
            <w:pPr>
              <w:rPr>
                <w:rFonts w:eastAsia="Times New Roman" w:cs="Arial"/>
                <w:sz w:val="18"/>
                <w:szCs w:val="18"/>
                <w:lang w:val="en-GB" w:eastAsia="de-CH"/>
              </w:rPr>
            </w:pPr>
          </w:p>
          <w:p w14:paraId="0382370C"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35867D62" w14:textId="77777777" w:rsidR="009D1770" w:rsidRPr="009D1770" w:rsidRDefault="009D1770" w:rsidP="009D1770">
            <w:pPr>
              <w:rPr>
                <w:rFonts w:eastAsia="Times New Roman" w:cs="Arial"/>
                <w:sz w:val="18"/>
                <w:szCs w:val="18"/>
                <w:lang w:val="en-GB" w:eastAsia="de-CH"/>
              </w:rPr>
            </w:pPr>
          </w:p>
          <w:p w14:paraId="0384F105" w14:textId="77777777" w:rsidR="009D1770" w:rsidRPr="009D1770" w:rsidRDefault="009D1770" w:rsidP="009D1770">
            <w:pPr>
              <w:rPr>
                <w:rFonts w:eastAsia="Times New Roman" w:cs="Arial"/>
                <w:sz w:val="18"/>
                <w:szCs w:val="18"/>
                <w:lang w:val="en-GB" w:eastAsia="de-CH"/>
              </w:rPr>
            </w:pPr>
          </w:p>
          <w:p w14:paraId="1E1F0D2F" w14:textId="77777777" w:rsidR="009D1770" w:rsidRPr="009D1770" w:rsidRDefault="009D1770" w:rsidP="009D1770">
            <w:pPr>
              <w:rPr>
                <w:rFonts w:eastAsia="Times New Roman" w:cs="Arial"/>
                <w:sz w:val="18"/>
                <w:szCs w:val="18"/>
                <w:lang w:val="en-GB" w:eastAsia="de-CH"/>
              </w:rPr>
            </w:pPr>
          </w:p>
          <w:p w14:paraId="284978AD" w14:textId="77777777" w:rsidR="009D1770" w:rsidRPr="009D1770" w:rsidRDefault="009D1770" w:rsidP="009D1770">
            <w:pPr>
              <w:rPr>
                <w:rFonts w:eastAsia="Times New Roman" w:cs="Arial"/>
                <w:sz w:val="18"/>
                <w:szCs w:val="18"/>
                <w:lang w:val="en-GB" w:eastAsia="de-CH"/>
              </w:rPr>
            </w:pPr>
          </w:p>
          <w:p w14:paraId="25A74BF5" w14:textId="77777777" w:rsidR="009D1770" w:rsidRPr="009D1770" w:rsidRDefault="009D1770" w:rsidP="009D1770">
            <w:pPr>
              <w:rPr>
                <w:rFonts w:eastAsia="Times New Roman" w:cs="Arial"/>
                <w:sz w:val="18"/>
                <w:szCs w:val="18"/>
                <w:lang w:val="en-GB" w:eastAsia="de-CH"/>
              </w:rPr>
            </w:pPr>
          </w:p>
          <w:p w14:paraId="1E19B7F1" w14:textId="77777777" w:rsidR="009D1770" w:rsidRPr="009D1770" w:rsidRDefault="009D1770" w:rsidP="009D1770">
            <w:pPr>
              <w:rPr>
                <w:rFonts w:eastAsia="Times New Roman" w:cs="Arial"/>
                <w:sz w:val="18"/>
                <w:szCs w:val="18"/>
                <w:lang w:val="en-GB" w:eastAsia="de-CH"/>
              </w:rPr>
            </w:pPr>
          </w:p>
          <w:p w14:paraId="5BB26C65" w14:textId="77777777" w:rsidR="009D1770" w:rsidRPr="009D1770" w:rsidRDefault="009D1770" w:rsidP="009D1770">
            <w:pPr>
              <w:rPr>
                <w:rFonts w:eastAsia="Times New Roman" w:cs="Arial"/>
                <w:sz w:val="18"/>
                <w:szCs w:val="18"/>
                <w:lang w:val="en-GB" w:eastAsia="de-CH"/>
              </w:rPr>
            </w:pPr>
          </w:p>
          <w:p w14:paraId="66F54258" w14:textId="77777777" w:rsidR="009D1770" w:rsidRPr="009D1770" w:rsidRDefault="009D1770" w:rsidP="009D1770">
            <w:pPr>
              <w:rPr>
                <w:rFonts w:eastAsia="Times New Roman" w:cs="Arial"/>
                <w:sz w:val="18"/>
                <w:szCs w:val="18"/>
                <w:lang w:val="en-GB" w:eastAsia="de-CH"/>
              </w:rPr>
            </w:pPr>
          </w:p>
          <w:p w14:paraId="69FF1A22" w14:textId="77777777" w:rsidR="009D1770" w:rsidRPr="009D1770" w:rsidDel="00D15FDB"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7A9A8754" w14:textId="77777777" w:rsidR="009D1770" w:rsidRPr="009D1770" w:rsidDel="00D15FDB" w:rsidRDefault="009D1770" w:rsidP="009D1770">
            <w:pPr>
              <w:rPr>
                <w:rFonts w:eastAsia="Times New Roman" w:cs="Arial"/>
                <w:sz w:val="18"/>
                <w:szCs w:val="18"/>
                <w:lang w:val="en-GB" w:eastAsia="de-CH"/>
              </w:rPr>
            </w:pPr>
          </w:p>
        </w:tc>
        <w:tc>
          <w:tcPr>
            <w:tcW w:w="3240" w:type="dxa"/>
            <w:shd w:val="clear" w:color="auto" w:fill="auto"/>
          </w:tcPr>
          <w:p w14:paraId="1546A0D2"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lastRenderedPageBreak/>
              <w:t>Assumptions:</w:t>
            </w:r>
          </w:p>
          <w:p w14:paraId="51946324"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Qualified Counsellors: Assumption that there are qualified counsellors available to provide services.</w:t>
            </w:r>
          </w:p>
          <w:p w14:paraId="44AC4786"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Counselling Facilities: The assumption that suitable facilities are available to offer counselling services.</w:t>
            </w:r>
          </w:p>
          <w:p w14:paraId="2040CBA7" w14:textId="77777777" w:rsidR="009D1770" w:rsidRPr="009D1770" w:rsidRDefault="009D1770" w:rsidP="009D1770">
            <w:pPr>
              <w:spacing w:before="60"/>
              <w:jc w:val="both"/>
              <w:rPr>
                <w:rFonts w:eastAsia="Times New Roman" w:cs="Arial"/>
                <w:sz w:val="18"/>
                <w:szCs w:val="18"/>
                <w:lang w:val="en-GB" w:eastAsia="de-CH"/>
              </w:rPr>
            </w:pPr>
          </w:p>
          <w:p w14:paraId="70D195B0"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336880D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Counsellor Shortages: Risks related to a shortage of qualified counsellors to meet the demand for services.</w:t>
            </w:r>
          </w:p>
          <w:p w14:paraId="4B239458"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Resource Limitations: Risks associated with limitations in funding or facilities for providing counselling services.</w:t>
            </w:r>
          </w:p>
          <w:p w14:paraId="2EFEBE73" w14:textId="77777777" w:rsidR="009D1770" w:rsidRPr="009D1770" w:rsidDel="002B6221" w:rsidRDefault="009D1770" w:rsidP="009D1770">
            <w:pPr>
              <w:spacing w:before="60"/>
              <w:jc w:val="both"/>
              <w:rPr>
                <w:rFonts w:eastAsia="Times New Roman" w:cs="Arial"/>
                <w:sz w:val="18"/>
                <w:szCs w:val="18"/>
                <w:lang w:val="en-GB" w:eastAsia="de-CH"/>
              </w:rPr>
            </w:pPr>
          </w:p>
        </w:tc>
      </w:tr>
      <w:tr w:rsidR="009D1770" w:rsidRPr="009D1770" w14:paraId="0BA53F53" w14:textId="77777777" w:rsidTr="009D1770">
        <w:trPr>
          <w:trHeight w:val="1040"/>
        </w:trPr>
        <w:tc>
          <w:tcPr>
            <w:tcW w:w="4068" w:type="dxa"/>
            <w:shd w:val="clear" w:color="auto" w:fill="auto"/>
          </w:tcPr>
          <w:p w14:paraId="23E42BD1" w14:textId="77777777" w:rsidR="009D1770" w:rsidRPr="009D1770" w:rsidRDefault="009D1770" w:rsidP="009D1770">
            <w:pPr>
              <w:spacing w:before="60"/>
              <w:ind w:left="23"/>
              <w:contextualSpacing/>
              <w:jc w:val="both"/>
              <w:rPr>
                <w:rFonts w:eastAsia="Times New Roman" w:cs="Arial"/>
                <w:sz w:val="18"/>
                <w:szCs w:val="18"/>
                <w:u w:val="single"/>
                <w:lang w:val="en-GB"/>
              </w:rPr>
            </w:pPr>
            <w:r w:rsidRPr="009D1770">
              <w:rPr>
                <w:rFonts w:eastAsia="Times New Roman" w:cs="Arial"/>
                <w:b/>
                <w:bCs/>
                <w:sz w:val="18"/>
                <w:szCs w:val="18"/>
                <w:lang w:val="en-GB"/>
              </w:rPr>
              <w:lastRenderedPageBreak/>
              <w:t>Output 1.3</w:t>
            </w:r>
            <w:r w:rsidRPr="009D1770" w:rsidDel="00F719AC">
              <w:rPr>
                <w:rFonts w:eastAsia="Times New Roman" w:cs="Arial"/>
                <w:sz w:val="18"/>
                <w:szCs w:val="18"/>
                <w:lang w:val="en-GB"/>
              </w:rPr>
              <w:t xml:space="preserve"> </w:t>
            </w:r>
            <w:r w:rsidRPr="009D1770" w:rsidDel="00F719AC">
              <w:rPr>
                <w:rFonts w:eastAsia="Times New Roman" w:cs="Arial"/>
                <w:sz w:val="18"/>
                <w:szCs w:val="18"/>
                <w:u w:val="single"/>
                <w:lang w:val="en-GB"/>
              </w:rPr>
              <w:t xml:space="preserve">Activities for parents, incl. </w:t>
            </w:r>
            <w:r w:rsidRPr="009D1770">
              <w:rPr>
                <w:rFonts w:eastAsia="Times New Roman" w:cs="Arial"/>
                <w:sz w:val="18"/>
                <w:szCs w:val="18"/>
                <w:u w:val="single"/>
                <w:lang w:val="en-GB"/>
              </w:rPr>
              <w:t>from different cultural and linguistic backgrounds</w:t>
            </w:r>
            <w:r w:rsidRPr="009D1770" w:rsidDel="00F719AC">
              <w:rPr>
                <w:rFonts w:eastAsia="Times New Roman" w:cs="Arial"/>
                <w:sz w:val="18"/>
                <w:szCs w:val="18"/>
                <w:u w:val="single"/>
                <w:lang w:val="en-GB"/>
              </w:rPr>
              <w:t>, are developed and provided</w:t>
            </w:r>
            <w:r w:rsidRPr="009D1770">
              <w:rPr>
                <w:rFonts w:eastAsia="Times New Roman" w:cs="Arial"/>
                <w:sz w:val="18"/>
                <w:szCs w:val="18"/>
                <w:u w:val="single"/>
                <w:lang w:val="en-GB"/>
              </w:rPr>
              <w:t>.</w:t>
            </w:r>
          </w:p>
          <w:p w14:paraId="0371BF14" w14:textId="77777777" w:rsidR="009D1770" w:rsidRPr="009D1770" w:rsidRDefault="009D1770" w:rsidP="009D1770">
            <w:pPr>
              <w:spacing w:before="60"/>
              <w:ind w:left="23"/>
              <w:contextualSpacing/>
              <w:jc w:val="both"/>
              <w:rPr>
                <w:rFonts w:eastAsia="Times New Roman" w:cs="Arial"/>
                <w:sz w:val="18"/>
                <w:szCs w:val="18"/>
                <w:lang w:val="en-GB"/>
              </w:rPr>
            </w:pPr>
            <w:r w:rsidRPr="009D1770">
              <w:rPr>
                <w:rFonts w:eastAsia="Times New Roman" w:cs="Arial"/>
                <w:sz w:val="18"/>
                <w:szCs w:val="18"/>
                <w:lang w:val="en-GB"/>
              </w:rPr>
              <w:t>(</w:t>
            </w:r>
            <w:r w:rsidRPr="009D1770" w:rsidDel="00F719AC">
              <w:rPr>
                <w:rFonts w:eastAsia="Times New Roman" w:cs="Arial"/>
                <w:sz w:val="18"/>
                <w:szCs w:val="18"/>
                <w:lang w:val="en-GB"/>
              </w:rPr>
              <w:t>Activity</w:t>
            </w:r>
            <w:r w:rsidRPr="009D1770">
              <w:rPr>
                <w:rFonts w:eastAsia="Times New Roman" w:cs="Arial"/>
                <w:sz w:val="18"/>
                <w:szCs w:val="18"/>
                <w:lang w:val="en-GB"/>
              </w:rPr>
              <w:t xml:space="preserve">: Informing, consulting and supporting parents, incl. </w:t>
            </w:r>
            <w:r w:rsidRPr="009D1770" w:rsidDel="00F719AC">
              <w:rPr>
                <w:rFonts w:eastAsia="Times New Roman" w:cs="Arial"/>
                <w:sz w:val="18"/>
                <w:szCs w:val="18"/>
                <w:lang w:val="en-GB"/>
              </w:rPr>
              <w:t>parents</w:t>
            </w:r>
            <w:r w:rsidRPr="009D1770">
              <w:rPr>
                <w:rFonts w:eastAsia="Times New Roman" w:cs="Arial"/>
                <w:sz w:val="18"/>
                <w:szCs w:val="18"/>
                <w:lang w:val="en-GB"/>
              </w:rPr>
              <w:t xml:space="preserve"> from different cultural and linguistic backgrounds)</w:t>
            </w:r>
          </w:p>
        </w:tc>
        <w:tc>
          <w:tcPr>
            <w:tcW w:w="4620" w:type="dxa"/>
            <w:shd w:val="clear" w:color="auto" w:fill="auto"/>
          </w:tcPr>
          <w:p w14:paraId="3DBC270D"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b/>
                <w:bCs/>
                <w:sz w:val="18"/>
                <w:szCs w:val="18"/>
                <w:lang w:val="en-GB"/>
              </w:rPr>
              <w:t>OPI 1.9</w:t>
            </w:r>
            <w:r w:rsidRPr="009D1770">
              <w:rPr>
                <w:rFonts w:eastAsia="Arial" w:cs="Arial"/>
                <w:sz w:val="18"/>
                <w:szCs w:val="18"/>
                <w:lang w:val="en-GB"/>
              </w:rPr>
              <w:t xml:space="preserve"> </w:t>
            </w:r>
            <w:r w:rsidRPr="009D1770">
              <w:rPr>
                <w:rFonts w:eastAsia="Arial" w:cs="Arial"/>
                <w:sz w:val="18"/>
                <w:szCs w:val="18"/>
                <w:u w:val="single"/>
                <w:lang w:val="en-GB"/>
              </w:rPr>
              <w:t>Mapping of issues relevant to parents on multiculturalism has been carried out.</w:t>
            </w:r>
          </w:p>
          <w:p w14:paraId="7632EDD1"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number</w:t>
            </w:r>
          </w:p>
          <w:p w14:paraId="1ADA71CD"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0</w:t>
            </w:r>
          </w:p>
          <w:p w14:paraId="494C7726"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3 (years 2024, 2025, 2026)</w:t>
            </w:r>
          </w:p>
          <w:p w14:paraId="1583D70E" w14:textId="77777777" w:rsidR="009D1770" w:rsidRPr="009D1770" w:rsidRDefault="009D1770" w:rsidP="009D1770">
            <w:pPr>
              <w:spacing w:before="60"/>
              <w:ind w:left="-20" w:right="-20"/>
              <w:rPr>
                <w:rFonts w:eastAsia="Arial" w:cs="Arial"/>
                <w:sz w:val="18"/>
                <w:szCs w:val="18"/>
                <w:lang w:val="en-GB"/>
              </w:rPr>
            </w:pPr>
          </w:p>
          <w:p w14:paraId="7DDDFD4A"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b/>
                <w:bCs/>
                <w:sz w:val="18"/>
                <w:szCs w:val="18"/>
                <w:lang w:val="en-GB"/>
              </w:rPr>
              <w:t>OPI 1.10</w:t>
            </w:r>
            <w:r w:rsidRPr="009D1770">
              <w:rPr>
                <w:rFonts w:eastAsia="Arial" w:cs="Arial"/>
                <w:sz w:val="18"/>
                <w:szCs w:val="18"/>
                <w:lang w:val="en-GB"/>
              </w:rPr>
              <w:t xml:space="preserve"> </w:t>
            </w:r>
            <w:proofErr w:type="spellStart"/>
            <w:r w:rsidRPr="009D1770">
              <w:rPr>
                <w:rFonts w:eastAsia="Arial" w:cs="Arial"/>
                <w:sz w:val="18"/>
                <w:szCs w:val="18"/>
                <w:u w:val="single"/>
                <w:lang w:val="en-GB"/>
              </w:rPr>
              <w:t>Multicultual</w:t>
            </w:r>
            <w:proofErr w:type="spellEnd"/>
            <w:r w:rsidRPr="009D1770">
              <w:rPr>
                <w:rFonts w:eastAsia="Arial" w:cs="Arial"/>
                <w:sz w:val="18"/>
                <w:szCs w:val="18"/>
                <w:u w:val="single"/>
                <w:lang w:val="en-GB"/>
              </w:rPr>
              <w:t xml:space="preserve"> awareness-raising </w:t>
            </w:r>
            <w:proofErr w:type="spellStart"/>
            <w:r w:rsidRPr="009D1770">
              <w:rPr>
                <w:rFonts w:eastAsia="Arial" w:cs="Arial"/>
                <w:sz w:val="18"/>
                <w:szCs w:val="18"/>
                <w:u w:val="single"/>
                <w:lang w:val="en-GB"/>
              </w:rPr>
              <w:t>activities`programmes</w:t>
            </w:r>
            <w:proofErr w:type="spellEnd"/>
            <w:r w:rsidRPr="009D1770">
              <w:rPr>
                <w:rFonts w:eastAsia="Arial" w:cs="Arial"/>
                <w:sz w:val="18"/>
                <w:szCs w:val="18"/>
                <w:u w:val="single"/>
                <w:lang w:val="en-GB"/>
              </w:rPr>
              <w:t xml:space="preserve"> are developed and ready to use.</w:t>
            </w:r>
          </w:p>
          <w:p w14:paraId="484AEB7B" w14:textId="77777777" w:rsidR="009D1770" w:rsidRPr="009D1770" w:rsidRDefault="009D1770" w:rsidP="009D1770">
            <w:pPr>
              <w:spacing w:before="60"/>
              <w:ind w:left="-20" w:right="-20"/>
              <w:rPr>
                <w:rFonts w:eastAsia="Times New Roman"/>
                <w:sz w:val="22"/>
              </w:rPr>
            </w:pPr>
            <w:r w:rsidRPr="009D1770">
              <w:rPr>
                <w:rFonts w:eastAsia="Arial" w:cs="Arial"/>
                <w:sz w:val="18"/>
                <w:szCs w:val="18"/>
                <w:lang w:val="en-GB"/>
              </w:rPr>
              <w:t>Measurement unit: yes/no</w:t>
            </w:r>
          </w:p>
          <w:p w14:paraId="7D38A13A" w14:textId="77777777" w:rsidR="009D1770" w:rsidRPr="009D1770" w:rsidRDefault="009D1770" w:rsidP="009D1770">
            <w:pPr>
              <w:spacing w:before="60"/>
              <w:ind w:left="-20" w:right="-20"/>
              <w:rPr>
                <w:rFonts w:eastAsia="Times New Roman"/>
                <w:sz w:val="22"/>
              </w:rPr>
            </w:pPr>
            <w:r w:rsidRPr="009D1770">
              <w:rPr>
                <w:rFonts w:eastAsia="Arial" w:cs="Arial"/>
                <w:sz w:val="18"/>
                <w:szCs w:val="18"/>
                <w:lang w:val="en-GB"/>
              </w:rPr>
              <w:t>Baseline: 0</w:t>
            </w:r>
          </w:p>
          <w:p w14:paraId="008E1C38"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p>
          <w:p w14:paraId="66DD446B" w14:textId="77777777" w:rsidR="009D1770" w:rsidRPr="009D1770" w:rsidRDefault="009D1770" w:rsidP="009D1770">
            <w:pPr>
              <w:spacing w:before="60"/>
              <w:ind w:left="-20" w:right="-20"/>
              <w:rPr>
                <w:rFonts w:eastAsia="Times New Roman"/>
                <w:sz w:val="22"/>
              </w:rPr>
            </w:pPr>
          </w:p>
          <w:p w14:paraId="51969FED"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bCs/>
                <w:sz w:val="18"/>
                <w:szCs w:val="18"/>
                <w:u w:val="single"/>
                <w:lang w:val="en-GB" w:eastAsia="de-CH"/>
              </w:rPr>
              <w:t>OPI 1.11</w:t>
            </w:r>
            <w:r w:rsidRPr="009D1770">
              <w:rPr>
                <w:rFonts w:eastAsia="Times New Roman" w:cs="Arial"/>
                <w:sz w:val="18"/>
                <w:szCs w:val="18"/>
                <w:u w:val="single"/>
                <w:lang w:val="en-GB" w:eastAsia="de-CH"/>
              </w:rPr>
              <w:t xml:space="preserve"> Number of multicultural awareness-raising activities for parents, including from different cultural and linguistic backgrounds.</w:t>
            </w:r>
          </w:p>
          <w:p w14:paraId="1A823159" w14:textId="77777777" w:rsidR="009D1770" w:rsidRPr="009D1770" w:rsidDel="00F17516" w:rsidRDefault="009D1770" w:rsidP="009D1770">
            <w:pPr>
              <w:spacing w:before="60"/>
              <w:rPr>
                <w:rFonts w:eastAsia="Times New Roman" w:cs="Arial"/>
                <w:sz w:val="18"/>
                <w:szCs w:val="18"/>
                <w:lang w:val="en-GB" w:eastAsia="de-CH"/>
              </w:rPr>
            </w:pPr>
            <w:r w:rsidRPr="009D1770" w:rsidDel="00F17516">
              <w:rPr>
                <w:rFonts w:eastAsia="Times New Roman" w:cs="Arial"/>
                <w:sz w:val="18"/>
                <w:szCs w:val="18"/>
                <w:lang w:val="en-GB" w:eastAsia="de-CH"/>
              </w:rPr>
              <w:t>Measurement unit: Number</w:t>
            </w:r>
          </w:p>
          <w:p w14:paraId="0FABEC8A"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519E2F5E" w14:textId="77777777" w:rsidR="009D1770" w:rsidRPr="009D1770" w:rsidRDefault="009D1770" w:rsidP="009D1770">
            <w:pPr>
              <w:spacing w:before="60"/>
              <w:rPr>
                <w:rFonts w:eastAsia="Times New Roman" w:cs="Arial"/>
                <w:sz w:val="18"/>
                <w:szCs w:val="18"/>
                <w:lang w:val="en-GB" w:eastAsia="de-CH"/>
              </w:rPr>
            </w:pPr>
            <w:r w:rsidRPr="009D1770" w:rsidDel="00F17516">
              <w:rPr>
                <w:rFonts w:eastAsia="Times New Roman" w:cs="Arial"/>
                <w:sz w:val="18"/>
                <w:szCs w:val="18"/>
                <w:lang w:val="en-GB" w:eastAsia="de-CH"/>
              </w:rPr>
              <w:lastRenderedPageBreak/>
              <w:t>Target: 30 (5 webinars, 5 workshops, 20 seminars for parents´</w:t>
            </w:r>
            <w:r w:rsidRPr="009D1770">
              <w:rPr>
                <w:rFonts w:eastAsia="Times New Roman" w:cs="Arial"/>
                <w:sz w:val="18"/>
                <w:szCs w:val="18"/>
                <w:lang w:val="en-GB" w:eastAsia="de-CH"/>
              </w:rPr>
              <w:t xml:space="preserve"> </w:t>
            </w:r>
            <w:r w:rsidRPr="009D1770" w:rsidDel="00F17516">
              <w:rPr>
                <w:rFonts w:eastAsia="Times New Roman" w:cs="Arial"/>
                <w:sz w:val="18"/>
                <w:szCs w:val="18"/>
                <w:lang w:val="en-GB" w:eastAsia="de-CH"/>
              </w:rPr>
              <w:t>councils)</w:t>
            </w:r>
          </w:p>
        </w:tc>
        <w:tc>
          <w:tcPr>
            <w:tcW w:w="3120" w:type="dxa"/>
            <w:shd w:val="clear" w:color="auto" w:fill="auto"/>
          </w:tcPr>
          <w:p w14:paraId="3C8BFCB2" w14:textId="77777777" w:rsidR="009D1770" w:rsidRPr="009D1770" w:rsidDel="00F17516" w:rsidRDefault="009D1770" w:rsidP="009D1770">
            <w:pPr>
              <w:rPr>
                <w:rFonts w:eastAsia="Times New Roman" w:cs="Arial"/>
                <w:sz w:val="18"/>
                <w:szCs w:val="18"/>
                <w:lang w:val="en-GB" w:eastAsia="de-CH"/>
              </w:rPr>
            </w:pPr>
            <w:r w:rsidRPr="009D1770" w:rsidDel="00F17516">
              <w:rPr>
                <w:rFonts w:eastAsia="Times New Roman" w:cs="Arial"/>
                <w:sz w:val="18"/>
                <w:szCs w:val="18"/>
                <w:lang w:val="en-GB" w:eastAsia="de-CH"/>
              </w:rPr>
              <w:lastRenderedPageBreak/>
              <w:t>Programme reports</w:t>
            </w:r>
            <w:r w:rsidRPr="009D1770">
              <w:rPr>
                <w:rFonts w:eastAsia="Times New Roman" w:cs="Arial"/>
                <w:sz w:val="18"/>
                <w:szCs w:val="18"/>
                <w:lang w:val="en-GB" w:eastAsia="de-CH"/>
              </w:rPr>
              <w:t>.</w:t>
            </w:r>
          </w:p>
          <w:p w14:paraId="616A0072" w14:textId="77777777" w:rsidR="009D1770" w:rsidRPr="009D1770" w:rsidRDefault="009D1770" w:rsidP="009D1770">
            <w:pPr>
              <w:rPr>
                <w:rFonts w:eastAsia="Times New Roman" w:cs="Arial"/>
                <w:sz w:val="18"/>
                <w:szCs w:val="18"/>
                <w:lang w:val="en-GB" w:eastAsia="de-CH"/>
              </w:rPr>
            </w:pPr>
          </w:p>
          <w:p w14:paraId="3A9FEFB4" w14:textId="77777777" w:rsidR="009D1770" w:rsidRPr="009D1770" w:rsidRDefault="009D1770" w:rsidP="009D1770">
            <w:pPr>
              <w:rPr>
                <w:rFonts w:eastAsia="Times New Roman" w:cs="Arial"/>
                <w:sz w:val="18"/>
                <w:szCs w:val="18"/>
                <w:lang w:val="en-GB" w:eastAsia="de-CH"/>
              </w:rPr>
            </w:pPr>
          </w:p>
          <w:p w14:paraId="24BBA183" w14:textId="77777777" w:rsidR="009D1770" w:rsidRPr="009D1770" w:rsidRDefault="009D1770" w:rsidP="009D1770">
            <w:pPr>
              <w:rPr>
                <w:rFonts w:eastAsia="Times New Roman" w:cs="Arial"/>
                <w:sz w:val="18"/>
                <w:szCs w:val="18"/>
                <w:lang w:val="en-GB" w:eastAsia="de-CH"/>
              </w:rPr>
            </w:pPr>
          </w:p>
          <w:p w14:paraId="4D2FDF41" w14:textId="77777777" w:rsidR="009D1770" w:rsidRPr="009D1770" w:rsidRDefault="009D1770" w:rsidP="009D1770">
            <w:pPr>
              <w:rPr>
                <w:rFonts w:eastAsia="Times New Roman" w:cs="Arial"/>
                <w:sz w:val="18"/>
                <w:szCs w:val="18"/>
                <w:lang w:val="en-GB" w:eastAsia="de-CH"/>
              </w:rPr>
            </w:pPr>
          </w:p>
          <w:p w14:paraId="40949116" w14:textId="77777777" w:rsidR="009D1770" w:rsidRPr="009D1770" w:rsidRDefault="009D1770" w:rsidP="009D1770">
            <w:pPr>
              <w:rPr>
                <w:rFonts w:eastAsia="Times New Roman" w:cs="Arial"/>
                <w:sz w:val="18"/>
                <w:szCs w:val="18"/>
                <w:lang w:val="en-GB" w:eastAsia="de-CH"/>
              </w:rPr>
            </w:pPr>
          </w:p>
          <w:p w14:paraId="1E8ED5FB" w14:textId="77777777" w:rsidR="009D1770" w:rsidRPr="009D1770" w:rsidRDefault="009D1770" w:rsidP="009D1770">
            <w:pPr>
              <w:rPr>
                <w:rFonts w:eastAsia="Times New Roman" w:cs="Arial"/>
                <w:sz w:val="18"/>
                <w:szCs w:val="18"/>
                <w:lang w:val="en-GB" w:eastAsia="de-CH"/>
              </w:rPr>
            </w:pPr>
          </w:p>
          <w:p w14:paraId="68B3C19E" w14:textId="77777777" w:rsidR="009D1770" w:rsidRPr="009D1770" w:rsidRDefault="009D1770" w:rsidP="009D1770">
            <w:pPr>
              <w:rPr>
                <w:rFonts w:eastAsia="Times New Roman" w:cs="Arial"/>
                <w:sz w:val="18"/>
                <w:szCs w:val="18"/>
                <w:lang w:val="en-GB" w:eastAsia="de-CH"/>
              </w:rPr>
            </w:pPr>
          </w:p>
          <w:p w14:paraId="5317B685"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4FC1EA47" w14:textId="77777777" w:rsidR="009D1770" w:rsidRPr="009D1770" w:rsidRDefault="009D1770" w:rsidP="009D1770">
            <w:pPr>
              <w:rPr>
                <w:rFonts w:eastAsia="Times New Roman" w:cs="Arial"/>
                <w:sz w:val="18"/>
                <w:szCs w:val="18"/>
                <w:lang w:val="en-GB" w:eastAsia="de-CH"/>
              </w:rPr>
            </w:pPr>
          </w:p>
          <w:p w14:paraId="5D457717" w14:textId="77777777" w:rsidR="009D1770" w:rsidRPr="009D1770" w:rsidRDefault="009D1770" w:rsidP="009D1770">
            <w:pPr>
              <w:rPr>
                <w:rFonts w:eastAsia="Times New Roman" w:cs="Arial"/>
                <w:sz w:val="18"/>
                <w:szCs w:val="18"/>
                <w:lang w:val="en-GB" w:eastAsia="de-CH"/>
              </w:rPr>
            </w:pPr>
          </w:p>
          <w:p w14:paraId="4CF68A44" w14:textId="77777777" w:rsidR="009D1770" w:rsidRPr="009D1770" w:rsidRDefault="009D1770" w:rsidP="009D1770">
            <w:pPr>
              <w:rPr>
                <w:rFonts w:eastAsia="Times New Roman" w:cs="Arial"/>
                <w:sz w:val="18"/>
                <w:szCs w:val="18"/>
                <w:lang w:val="en-GB" w:eastAsia="de-CH"/>
              </w:rPr>
            </w:pPr>
          </w:p>
          <w:p w14:paraId="29233589" w14:textId="77777777" w:rsidR="009D1770" w:rsidRPr="009D1770" w:rsidRDefault="009D1770" w:rsidP="009D1770">
            <w:pPr>
              <w:rPr>
                <w:rFonts w:eastAsia="Times New Roman" w:cs="Arial"/>
                <w:sz w:val="18"/>
                <w:szCs w:val="18"/>
                <w:lang w:val="en-GB" w:eastAsia="de-CH"/>
              </w:rPr>
            </w:pPr>
          </w:p>
          <w:p w14:paraId="46C992A6" w14:textId="77777777" w:rsidR="009D1770" w:rsidRPr="009D1770" w:rsidRDefault="009D1770" w:rsidP="009D1770">
            <w:pPr>
              <w:rPr>
                <w:rFonts w:eastAsia="Times New Roman" w:cs="Arial"/>
                <w:sz w:val="18"/>
                <w:szCs w:val="18"/>
                <w:lang w:val="en-GB" w:eastAsia="de-CH"/>
              </w:rPr>
            </w:pPr>
          </w:p>
          <w:p w14:paraId="3E0BC7E4" w14:textId="77777777" w:rsidR="009D1770" w:rsidRPr="009D1770" w:rsidRDefault="009D1770" w:rsidP="009D1770">
            <w:pPr>
              <w:rPr>
                <w:rFonts w:eastAsia="Times New Roman" w:cs="Arial"/>
                <w:sz w:val="18"/>
                <w:szCs w:val="18"/>
                <w:lang w:val="en-GB" w:eastAsia="de-CH"/>
              </w:rPr>
            </w:pPr>
          </w:p>
          <w:p w14:paraId="65004AA5" w14:textId="77777777" w:rsidR="009D1770" w:rsidRPr="009D1770" w:rsidDel="00D15FDB"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 which include an overview of feedback.</w:t>
            </w:r>
          </w:p>
        </w:tc>
        <w:tc>
          <w:tcPr>
            <w:tcW w:w="3240" w:type="dxa"/>
            <w:shd w:val="clear" w:color="auto" w:fill="auto"/>
          </w:tcPr>
          <w:p w14:paraId="573C8D75" w14:textId="77777777" w:rsidR="009D1770" w:rsidRPr="009D1770" w:rsidDel="00F17516" w:rsidRDefault="009D1770" w:rsidP="009D1770">
            <w:pPr>
              <w:spacing w:before="60"/>
              <w:jc w:val="both"/>
              <w:rPr>
                <w:rFonts w:eastAsia="Times New Roman" w:cs="Arial"/>
                <w:sz w:val="18"/>
                <w:szCs w:val="18"/>
                <w:lang w:val="en-GB" w:eastAsia="de-CH"/>
              </w:rPr>
            </w:pPr>
            <w:r w:rsidRPr="009D1770" w:rsidDel="00F17516">
              <w:rPr>
                <w:rFonts w:eastAsia="Times New Roman" w:cs="Arial"/>
                <w:sz w:val="18"/>
                <w:szCs w:val="18"/>
                <w:u w:val="single"/>
                <w:lang w:val="en-GB" w:eastAsia="de-CH"/>
              </w:rPr>
              <w:t xml:space="preserve">Assumptions: </w:t>
            </w:r>
          </w:p>
          <w:p w14:paraId="490BA276" w14:textId="77777777" w:rsidR="009D1770" w:rsidRPr="009D1770" w:rsidDel="00F17516" w:rsidRDefault="009D1770" w:rsidP="009D1770">
            <w:pPr>
              <w:spacing w:before="60"/>
              <w:jc w:val="both"/>
              <w:rPr>
                <w:rFonts w:eastAsia="Times New Roman"/>
                <w:sz w:val="22"/>
              </w:rPr>
            </w:pPr>
            <w:r w:rsidRPr="009D1770" w:rsidDel="00F17516">
              <w:rPr>
                <w:rFonts w:eastAsia="Times New Roman" w:cs="Arial"/>
                <w:sz w:val="18"/>
                <w:szCs w:val="18"/>
                <w:lang w:val="en-GB" w:eastAsia="de-CH"/>
              </w:rPr>
              <w:t xml:space="preserve">The ability and competence and availability of experts to develop training and information materials  </w:t>
            </w:r>
          </w:p>
          <w:p w14:paraId="5E64645A" w14:textId="77777777" w:rsidR="009D1770" w:rsidRPr="009D1770" w:rsidDel="00F17516" w:rsidRDefault="009D1770" w:rsidP="009D1770">
            <w:pPr>
              <w:spacing w:before="60"/>
              <w:jc w:val="both"/>
              <w:rPr>
                <w:rFonts w:eastAsia="Times New Roman" w:cs="Arial"/>
                <w:sz w:val="18"/>
                <w:szCs w:val="18"/>
                <w:lang w:val="en-GB" w:eastAsia="de-CH"/>
              </w:rPr>
            </w:pPr>
            <w:r w:rsidRPr="009D1770" w:rsidDel="00F17516">
              <w:rPr>
                <w:rFonts w:eastAsia="Times New Roman" w:cs="Arial"/>
                <w:sz w:val="18"/>
                <w:szCs w:val="18"/>
                <w:lang w:val="en-GB" w:eastAsia="de-CH"/>
              </w:rPr>
              <w:t xml:space="preserve">The organisers have a good understanding of the target groups and their needs. </w:t>
            </w:r>
          </w:p>
          <w:p w14:paraId="4C6AC895" w14:textId="77777777" w:rsidR="009D1770" w:rsidRPr="009D1770" w:rsidDel="00F17516" w:rsidRDefault="009D1770" w:rsidP="009D1770">
            <w:pPr>
              <w:spacing w:before="60"/>
              <w:jc w:val="both"/>
              <w:rPr>
                <w:rFonts w:eastAsia="Times New Roman" w:cs="Arial"/>
                <w:sz w:val="18"/>
                <w:szCs w:val="18"/>
                <w:u w:val="single"/>
                <w:lang w:val="en-GB" w:eastAsia="de-CH"/>
              </w:rPr>
            </w:pPr>
            <w:r w:rsidRPr="009D1770" w:rsidDel="00F17516">
              <w:rPr>
                <w:rFonts w:eastAsia="Times New Roman" w:cs="Arial"/>
                <w:sz w:val="18"/>
                <w:szCs w:val="18"/>
                <w:u w:val="single"/>
                <w:lang w:val="en-GB" w:eastAsia="de-CH"/>
              </w:rPr>
              <w:t xml:space="preserve">Risks: </w:t>
            </w:r>
          </w:p>
          <w:p w14:paraId="379DC795" w14:textId="77777777" w:rsidR="009D1770" w:rsidRPr="009D1770" w:rsidDel="00F17516" w:rsidRDefault="009D1770" w:rsidP="009D1770">
            <w:pPr>
              <w:spacing w:before="60"/>
              <w:jc w:val="both"/>
              <w:rPr>
                <w:rFonts w:eastAsia="Times New Roman"/>
                <w:sz w:val="22"/>
              </w:rPr>
            </w:pPr>
            <w:r w:rsidRPr="009D1770" w:rsidDel="00F17516">
              <w:rPr>
                <w:rFonts w:eastAsia="Times New Roman" w:cs="Arial"/>
                <w:sz w:val="18"/>
                <w:szCs w:val="18"/>
                <w:lang w:val="en-GB" w:eastAsia="de-CH"/>
              </w:rPr>
              <w:t xml:space="preserve">Finding experts with sufficient competence to compile as well as translate the materials. </w:t>
            </w:r>
          </w:p>
          <w:p w14:paraId="3AFE7599" w14:textId="77777777" w:rsidR="009D1770" w:rsidRPr="009D1770" w:rsidDel="00F17516" w:rsidRDefault="009D1770" w:rsidP="009D1770">
            <w:pPr>
              <w:spacing w:before="60"/>
              <w:jc w:val="both"/>
              <w:rPr>
                <w:rFonts w:eastAsia="Times New Roman"/>
                <w:sz w:val="22"/>
              </w:rPr>
            </w:pPr>
            <w:r w:rsidRPr="009D1770" w:rsidDel="00F17516">
              <w:rPr>
                <w:rFonts w:eastAsia="Times New Roman" w:cs="Arial"/>
                <w:sz w:val="18"/>
                <w:szCs w:val="18"/>
                <w:lang w:val="en-GB" w:eastAsia="de-CH"/>
              </w:rPr>
              <w:t xml:space="preserve">Reaching the relevant target groups. </w:t>
            </w:r>
          </w:p>
          <w:p w14:paraId="4EF23996" w14:textId="77777777" w:rsidR="009D1770" w:rsidRPr="009D1770" w:rsidDel="00F17516" w:rsidRDefault="009D1770" w:rsidP="009D1770">
            <w:pPr>
              <w:spacing w:before="60"/>
              <w:jc w:val="both"/>
              <w:rPr>
                <w:rFonts w:eastAsia="Times New Roman"/>
                <w:sz w:val="22"/>
              </w:rPr>
            </w:pPr>
            <w:r w:rsidRPr="009D1770" w:rsidDel="00F17516">
              <w:rPr>
                <w:rFonts w:eastAsia="Times New Roman" w:cs="Arial"/>
                <w:sz w:val="18"/>
                <w:szCs w:val="18"/>
                <w:lang w:val="en-GB" w:eastAsia="de-CH"/>
              </w:rPr>
              <w:t xml:space="preserve">Scarce time resources of the target group and their ability to participate. </w:t>
            </w:r>
          </w:p>
          <w:p w14:paraId="3D980283" w14:textId="77777777" w:rsidR="009D1770" w:rsidRPr="009D1770" w:rsidDel="002B6221" w:rsidRDefault="009D1770" w:rsidP="009D1770">
            <w:pPr>
              <w:spacing w:before="60"/>
              <w:jc w:val="both"/>
              <w:rPr>
                <w:rFonts w:eastAsia="Times New Roman"/>
                <w:sz w:val="22"/>
              </w:rPr>
            </w:pPr>
            <w:r w:rsidRPr="009D1770" w:rsidDel="00F17516">
              <w:rPr>
                <w:rFonts w:eastAsia="Times New Roman" w:cs="Arial"/>
                <w:sz w:val="18"/>
                <w:szCs w:val="18"/>
                <w:lang w:val="en-GB" w:eastAsia="de-CH"/>
              </w:rPr>
              <w:t>Time constraints to implement SSIP activities by mid-202</w:t>
            </w:r>
            <w:r w:rsidRPr="009D1770">
              <w:rPr>
                <w:rFonts w:eastAsia="Times New Roman" w:cs="Arial"/>
                <w:sz w:val="18"/>
                <w:szCs w:val="18"/>
                <w:lang w:val="en-GB" w:eastAsia="de-CH"/>
              </w:rPr>
              <w:t>8</w:t>
            </w:r>
          </w:p>
        </w:tc>
      </w:tr>
      <w:tr w:rsidR="009D1770" w:rsidRPr="009D1770" w14:paraId="3B888E13" w14:textId="77777777" w:rsidTr="009D1770">
        <w:trPr>
          <w:trHeight w:val="519"/>
        </w:trPr>
        <w:tc>
          <w:tcPr>
            <w:tcW w:w="4068" w:type="dxa"/>
            <w:shd w:val="clear" w:color="auto" w:fill="auto"/>
          </w:tcPr>
          <w:p w14:paraId="5D7AFD8F" w14:textId="77777777" w:rsidR="009D1770" w:rsidRPr="009D1770" w:rsidRDefault="009D1770" w:rsidP="009D1770">
            <w:pPr>
              <w:spacing w:before="60"/>
              <w:jc w:val="both"/>
              <w:rPr>
                <w:rFonts w:eastAsia="Times New Roman" w:cs="Arial"/>
                <w:sz w:val="18"/>
                <w:szCs w:val="18"/>
                <w:u w:val="single"/>
                <w:lang w:val="en-GB"/>
              </w:rPr>
            </w:pPr>
            <w:r w:rsidRPr="009D1770">
              <w:rPr>
                <w:rFonts w:eastAsia="Times New Roman" w:cs="Arial"/>
                <w:b/>
                <w:sz w:val="18"/>
                <w:szCs w:val="18"/>
                <w:lang w:val="en-GB"/>
              </w:rPr>
              <w:t xml:space="preserve">Output </w:t>
            </w:r>
            <w:proofErr w:type="gramStart"/>
            <w:r w:rsidRPr="009D1770">
              <w:rPr>
                <w:rFonts w:eastAsia="Times New Roman" w:cs="Arial"/>
                <w:b/>
                <w:sz w:val="18"/>
                <w:szCs w:val="18"/>
                <w:lang w:val="en-GB"/>
              </w:rPr>
              <w:t xml:space="preserve">1.4  </w:t>
            </w:r>
            <w:r w:rsidRPr="009D1770">
              <w:rPr>
                <w:rFonts w:eastAsia="Times New Roman" w:cs="Arial"/>
                <w:sz w:val="18"/>
                <w:szCs w:val="18"/>
                <w:u w:val="single"/>
                <w:lang w:val="en-GB"/>
              </w:rPr>
              <w:t>Media</w:t>
            </w:r>
            <w:proofErr w:type="gramEnd"/>
            <w:r w:rsidRPr="009D1770">
              <w:rPr>
                <w:rFonts w:eastAsia="Times New Roman" w:cs="Arial"/>
                <w:sz w:val="18"/>
                <w:szCs w:val="18"/>
                <w:u w:val="single"/>
                <w:lang w:val="en-GB"/>
              </w:rPr>
              <w:t xml:space="preserve"> literacy programme launched.</w:t>
            </w:r>
          </w:p>
          <w:p w14:paraId="525E4FCF" w14:textId="77777777" w:rsidR="009D1770" w:rsidRPr="009D1770" w:rsidRDefault="009D1770" w:rsidP="009D1770">
            <w:pPr>
              <w:spacing w:before="60"/>
              <w:jc w:val="both"/>
              <w:rPr>
                <w:rFonts w:eastAsia="Times New Roman" w:cs="Arial"/>
                <w:b/>
                <w:sz w:val="18"/>
                <w:szCs w:val="18"/>
                <w:lang w:val="en-GB"/>
              </w:rPr>
            </w:pPr>
            <w:r w:rsidRPr="009D1770">
              <w:rPr>
                <w:rFonts w:eastAsia="Times New Roman" w:cs="Arial"/>
                <w:bCs/>
                <w:sz w:val="18"/>
                <w:szCs w:val="18"/>
                <w:lang w:val="en-GB"/>
              </w:rPr>
              <w:t>(Activity: Provision of media literacy training)</w:t>
            </w:r>
          </w:p>
          <w:p w14:paraId="07289184" w14:textId="77777777" w:rsidR="009D1770" w:rsidRPr="009D1770" w:rsidRDefault="009D1770" w:rsidP="009D1770">
            <w:pPr>
              <w:spacing w:before="60"/>
              <w:ind w:left="23"/>
              <w:jc w:val="both"/>
              <w:rPr>
                <w:rFonts w:eastAsia="Times New Roman" w:cs="Arial"/>
                <w:b/>
                <w:sz w:val="18"/>
                <w:szCs w:val="18"/>
              </w:rPr>
            </w:pPr>
          </w:p>
        </w:tc>
        <w:tc>
          <w:tcPr>
            <w:tcW w:w="4620" w:type="dxa"/>
            <w:shd w:val="clear" w:color="auto" w:fill="auto"/>
          </w:tcPr>
          <w:p w14:paraId="3A633C36" w14:textId="77777777" w:rsidR="009D1770" w:rsidRPr="009D1770" w:rsidRDefault="009D1770" w:rsidP="009D1770">
            <w:pPr>
              <w:spacing w:before="60"/>
              <w:ind w:left="23"/>
              <w:jc w:val="both"/>
              <w:rPr>
                <w:rFonts w:eastAsia="Times New Roman" w:cs="Arial"/>
                <w:b/>
                <w:sz w:val="18"/>
                <w:szCs w:val="18"/>
                <w:u w:val="single"/>
                <w:lang w:val="en-GB"/>
              </w:rPr>
            </w:pPr>
            <w:r w:rsidRPr="009D1770">
              <w:rPr>
                <w:rFonts w:eastAsia="Times New Roman" w:cs="Arial"/>
                <w:b/>
                <w:sz w:val="18"/>
                <w:szCs w:val="18"/>
                <w:u w:val="single"/>
                <w:lang w:val="en-GB"/>
              </w:rPr>
              <w:t>OPI 1.</w:t>
            </w:r>
            <w:r w:rsidRPr="009D1770">
              <w:rPr>
                <w:rFonts w:eastAsia="Times New Roman" w:cs="Arial"/>
                <w:b/>
                <w:bCs/>
                <w:sz w:val="18"/>
                <w:szCs w:val="18"/>
                <w:u w:val="single"/>
                <w:lang w:val="en-GB"/>
              </w:rPr>
              <w:t>12</w:t>
            </w:r>
            <w:r w:rsidRPr="009D1770">
              <w:rPr>
                <w:rFonts w:eastAsia="Times New Roman" w:cs="Arial"/>
                <w:b/>
                <w:sz w:val="18"/>
                <w:szCs w:val="18"/>
                <w:u w:val="single"/>
                <w:lang w:val="en-GB"/>
              </w:rPr>
              <w:t xml:space="preserve"> </w:t>
            </w:r>
            <w:r w:rsidRPr="009D1770">
              <w:rPr>
                <w:rFonts w:eastAsia="Times New Roman" w:cs="Arial"/>
                <w:sz w:val="18"/>
                <w:szCs w:val="18"/>
                <w:u w:val="single"/>
                <w:lang w:val="en-GB"/>
              </w:rPr>
              <w:t>N</w:t>
            </w:r>
            <w:r w:rsidRPr="009D1770">
              <w:rPr>
                <w:rFonts w:eastAsia="Times New Roman" w:cs="Arial"/>
                <w:bCs/>
                <w:sz w:val="18"/>
                <w:szCs w:val="18"/>
                <w:u w:val="single"/>
                <w:lang w:val="en-GB" w:eastAsia="de-CH"/>
              </w:rPr>
              <w:t xml:space="preserve">umber of </w:t>
            </w:r>
            <w:r w:rsidRPr="009D1770">
              <w:rPr>
                <w:rFonts w:eastAsia="Times New Roman" w:cs="Arial"/>
                <w:sz w:val="18"/>
                <w:szCs w:val="18"/>
                <w:u w:val="single"/>
                <w:lang w:val="en-GB" w:eastAsia="de-CH"/>
              </w:rPr>
              <w:t xml:space="preserve">material sets </w:t>
            </w:r>
            <w:r w:rsidRPr="009D1770">
              <w:rPr>
                <w:rFonts w:eastAsia="Times New Roman" w:cs="Arial"/>
                <w:sz w:val="18"/>
                <w:szCs w:val="18"/>
                <w:u w:val="single"/>
                <w:lang w:val="en-GB"/>
              </w:rPr>
              <w:t>created.</w:t>
            </w:r>
          </w:p>
          <w:p w14:paraId="0C09B37F"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 Number</w:t>
            </w:r>
          </w:p>
          <w:p w14:paraId="6B37B460"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530FAB47"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1</w:t>
            </w:r>
          </w:p>
          <w:p w14:paraId="1B2AABEC" w14:textId="77777777" w:rsidR="009D1770" w:rsidRPr="009D1770" w:rsidRDefault="009D1770" w:rsidP="009D1770">
            <w:pPr>
              <w:spacing w:before="60"/>
              <w:rPr>
                <w:rFonts w:eastAsia="Times New Roman" w:cs="Arial"/>
                <w:sz w:val="18"/>
                <w:szCs w:val="18"/>
                <w:lang w:val="en-GB" w:eastAsia="de-CH"/>
              </w:rPr>
            </w:pPr>
          </w:p>
          <w:p w14:paraId="4F122A24" w14:textId="77777777" w:rsidR="009D1770" w:rsidRPr="009D1770" w:rsidRDefault="009D1770" w:rsidP="009D1770">
            <w:pPr>
              <w:spacing w:before="60"/>
              <w:ind w:left="23"/>
              <w:jc w:val="both"/>
              <w:rPr>
                <w:rFonts w:eastAsia="Times New Roman" w:cs="Arial"/>
                <w:b/>
                <w:sz w:val="18"/>
                <w:szCs w:val="18"/>
                <w:u w:val="single"/>
                <w:lang w:val="en-GB"/>
              </w:rPr>
            </w:pPr>
            <w:r w:rsidRPr="009D1770">
              <w:rPr>
                <w:rFonts w:eastAsia="Times New Roman" w:cs="Arial"/>
                <w:b/>
                <w:sz w:val="18"/>
                <w:szCs w:val="18"/>
                <w:u w:val="single"/>
                <w:lang w:val="en-GB"/>
              </w:rPr>
              <w:t xml:space="preserve">OPI 1.13 </w:t>
            </w:r>
            <w:r w:rsidRPr="009D1770">
              <w:rPr>
                <w:rFonts w:eastAsia="Times New Roman" w:cs="Arial"/>
                <w:bCs/>
                <w:sz w:val="18"/>
                <w:szCs w:val="18"/>
                <w:u w:val="single"/>
                <w:lang w:val="en-GB"/>
              </w:rPr>
              <w:t>Number of libraries and community centres taking part in the programme.</w:t>
            </w:r>
          </w:p>
          <w:p w14:paraId="06E783C5"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 Number</w:t>
            </w:r>
          </w:p>
          <w:p w14:paraId="7AB6C420"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508EFC3B"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Target: 70 </w:t>
            </w:r>
          </w:p>
          <w:p w14:paraId="186F3FF9" w14:textId="77777777" w:rsidR="009D1770" w:rsidRPr="009D1770" w:rsidRDefault="009D1770" w:rsidP="009D1770">
            <w:pPr>
              <w:spacing w:before="60"/>
              <w:rPr>
                <w:rFonts w:eastAsia="Times New Roman" w:cs="Arial"/>
                <w:sz w:val="18"/>
                <w:szCs w:val="18"/>
                <w:lang w:val="en-GB" w:eastAsia="de-CH"/>
              </w:rPr>
            </w:pPr>
          </w:p>
          <w:p w14:paraId="7EF5F371" w14:textId="266F4CEB" w:rsidR="009D1770" w:rsidRPr="009D1770" w:rsidRDefault="009D1770" w:rsidP="009D1770">
            <w:pPr>
              <w:spacing w:before="60"/>
              <w:rPr>
                <w:rFonts w:eastAsia="Times New Roman" w:cs="Arial"/>
                <w:bCs/>
                <w:sz w:val="18"/>
                <w:szCs w:val="18"/>
                <w:u w:val="single"/>
                <w:lang w:val="en-GB" w:eastAsia="de-CH"/>
              </w:rPr>
            </w:pPr>
            <w:r w:rsidRPr="009D1770">
              <w:rPr>
                <w:rFonts w:eastAsia="Times New Roman" w:cs="Arial"/>
                <w:b/>
                <w:sz w:val="18"/>
                <w:szCs w:val="18"/>
                <w:u w:val="single"/>
                <w:lang w:val="en-GB"/>
              </w:rPr>
              <w:t>OPI 1.14</w:t>
            </w:r>
            <w:r w:rsidRPr="009D1770">
              <w:rPr>
                <w:rFonts w:eastAsia="Times New Roman" w:cs="Arial"/>
                <w:bCs/>
                <w:sz w:val="18"/>
                <w:szCs w:val="18"/>
                <w:u w:val="single"/>
                <w:lang w:val="en-GB"/>
              </w:rPr>
              <w:t xml:space="preserve"> Number </w:t>
            </w:r>
            <w:r w:rsidRPr="009C2D95">
              <w:rPr>
                <w:rFonts w:eastAsia="Times New Roman" w:cs="Arial"/>
                <w:bCs/>
                <w:sz w:val="18"/>
                <w:szCs w:val="18"/>
                <w:u w:val="single"/>
                <w:lang w:val="en-GB"/>
              </w:rPr>
              <w:t xml:space="preserve">of </w:t>
            </w:r>
            <w:commentRangeStart w:id="68"/>
            <w:ins w:id="69" w:author="Olga Gnezdovski" w:date="2025-01-14T16:35:00Z">
              <w:r w:rsidR="00E21AE7" w:rsidRPr="009C2D95">
                <w:rPr>
                  <w:rFonts w:eastAsia="Times New Roman" w:cs="Arial"/>
                  <w:sz w:val="18"/>
                  <w:szCs w:val="18"/>
                  <w:lang w:val="en-GB" w:eastAsia="de-CH"/>
                  <w:rPrChange w:id="70" w:author="Olga Gnezdovski" w:date="2025-01-14T16:35:00Z">
                    <w:rPr>
                      <w:rFonts w:eastAsia="Times New Roman" w:cs="Arial"/>
                      <w:sz w:val="18"/>
                      <w:szCs w:val="18"/>
                      <w:highlight w:val="yellow"/>
                      <w:lang w:val="en-GB" w:eastAsia="de-CH"/>
                    </w:rPr>
                  </w:rPrChange>
                </w:rPr>
                <w:t>participations</w:t>
              </w:r>
              <w:commentRangeEnd w:id="68"/>
              <w:r w:rsidR="00E21AE7" w:rsidRPr="009C2D95">
                <w:rPr>
                  <w:rStyle w:val="Kommentaariviide"/>
                  <w:rFonts w:eastAsia="Times New Roman"/>
                </w:rPr>
                <w:commentReference w:id="68"/>
              </w:r>
            </w:ins>
            <w:ins w:id="71" w:author="Olga Gnezdovski" w:date="2025-04-08T11:31:00Z">
              <w:r w:rsidR="004D0637">
                <w:rPr>
                  <w:rFonts w:eastAsia="Times New Roman" w:cs="Arial"/>
                  <w:sz w:val="18"/>
                  <w:szCs w:val="18"/>
                  <w:lang w:val="en-GB" w:eastAsia="de-CH"/>
                </w:rPr>
                <w:t xml:space="preserve"> </w:t>
              </w:r>
            </w:ins>
            <w:del w:id="72" w:author="Olga Gnezdovski" w:date="2025-01-14T16:35:00Z">
              <w:r w:rsidRPr="009C2D95" w:rsidDel="00E21AE7">
                <w:rPr>
                  <w:rFonts w:eastAsia="Times New Roman" w:cs="Arial"/>
                  <w:bCs/>
                  <w:sz w:val="18"/>
                  <w:szCs w:val="18"/>
                  <w:u w:val="single"/>
                  <w:lang w:val="en-GB"/>
                </w:rPr>
                <w:delText>participants</w:delText>
              </w:r>
              <w:r w:rsidRPr="009D1770" w:rsidDel="00E21AE7">
                <w:rPr>
                  <w:rFonts w:eastAsia="Times New Roman" w:cs="Arial"/>
                  <w:bCs/>
                  <w:sz w:val="18"/>
                  <w:szCs w:val="18"/>
                  <w:u w:val="single"/>
                  <w:lang w:val="en-GB"/>
                </w:rPr>
                <w:delText xml:space="preserve"> </w:delText>
              </w:r>
            </w:del>
            <w:ins w:id="73" w:author="Olga Gnezdovski" w:date="2025-01-14T16:35:00Z">
              <w:r w:rsidR="00807B7A">
                <w:rPr>
                  <w:rFonts w:eastAsia="Times New Roman" w:cs="Arial"/>
                  <w:bCs/>
                  <w:sz w:val="18"/>
                  <w:szCs w:val="18"/>
                  <w:u w:val="single"/>
                  <w:lang w:val="en-GB"/>
                </w:rPr>
                <w:t xml:space="preserve"> </w:t>
              </w:r>
            </w:ins>
            <w:r w:rsidRPr="009D1770">
              <w:rPr>
                <w:rFonts w:eastAsia="Times New Roman" w:cs="Arial"/>
                <w:bCs/>
                <w:sz w:val="18"/>
                <w:szCs w:val="18"/>
                <w:u w:val="single"/>
                <w:lang w:val="en-GB"/>
              </w:rPr>
              <w:t xml:space="preserve">in the programme </w:t>
            </w:r>
          </w:p>
          <w:p w14:paraId="3C893AE6"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Measurement unit: </w:t>
            </w:r>
            <w:r w:rsidRPr="009C2D95">
              <w:rPr>
                <w:rFonts w:eastAsia="Times New Roman" w:cs="Arial"/>
                <w:sz w:val="18"/>
                <w:szCs w:val="18"/>
                <w:lang w:val="en-GB" w:eastAsia="de-CH"/>
              </w:rPr>
              <w:t>participations</w:t>
            </w:r>
          </w:p>
          <w:p w14:paraId="77A56557"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1F2DA801"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 xml:space="preserve">Target: 3000 </w:t>
            </w:r>
          </w:p>
        </w:tc>
        <w:tc>
          <w:tcPr>
            <w:tcW w:w="3120" w:type="dxa"/>
            <w:shd w:val="clear" w:color="auto" w:fill="auto"/>
          </w:tcPr>
          <w:p w14:paraId="3592E955"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 link to the materials/programme.</w:t>
            </w:r>
          </w:p>
          <w:p w14:paraId="600E39D8" w14:textId="77777777" w:rsidR="009D1770" w:rsidRPr="009D1770" w:rsidRDefault="009D1770" w:rsidP="009D1770">
            <w:pPr>
              <w:rPr>
                <w:rFonts w:eastAsia="Times New Roman" w:cs="Arial"/>
                <w:sz w:val="18"/>
                <w:szCs w:val="18"/>
                <w:lang w:val="en-GB" w:eastAsia="de-CH"/>
              </w:rPr>
            </w:pPr>
          </w:p>
          <w:p w14:paraId="1CCDF6C0" w14:textId="77777777" w:rsidR="009D1770" w:rsidRPr="009D1770" w:rsidRDefault="009D1770" w:rsidP="009D1770">
            <w:pPr>
              <w:rPr>
                <w:rFonts w:eastAsia="Times New Roman" w:cs="Arial"/>
                <w:sz w:val="18"/>
                <w:szCs w:val="18"/>
                <w:lang w:val="en-GB" w:eastAsia="de-CH"/>
              </w:rPr>
            </w:pPr>
          </w:p>
          <w:p w14:paraId="247FF114" w14:textId="77777777" w:rsidR="009D1770" w:rsidRPr="009D1770" w:rsidRDefault="009D1770" w:rsidP="009D1770">
            <w:pPr>
              <w:rPr>
                <w:rFonts w:eastAsia="Times New Roman" w:cs="Arial"/>
                <w:sz w:val="18"/>
                <w:szCs w:val="18"/>
                <w:lang w:val="en-GB" w:eastAsia="de-CH"/>
              </w:rPr>
            </w:pPr>
          </w:p>
          <w:p w14:paraId="5B505120" w14:textId="77777777" w:rsidR="009D1770" w:rsidRPr="009D1770" w:rsidRDefault="009D1770" w:rsidP="009D1770">
            <w:pPr>
              <w:rPr>
                <w:rFonts w:eastAsia="Times New Roman" w:cs="Arial"/>
                <w:sz w:val="18"/>
                <w:szCs w:val="18"/>
                <w:lang w:val="en-GB" w:eastAsia="de-CH"/>
              </w:rPr>
            </w:pPr>
          </w:p>
          <w:p w14:paraId="33450FB1" w14:textId="77777777" w:rsidR="009D1770" w:rsidRPr="009D1770" w:rsidRDefault="009D1770" w:rsidP="009D1770">
            <w:pPr>
              <w:rPr>
                <w:rFonts w:eastAsia="Times New Roman" w:cs="Arial"/>
                <w:sz w:val="18"/>
                <w:szCs w:val="18"/>
                <w:lang w:val="en-GB" w:eastAsia="de-CH"/>
              </w:rPr>
            </w:pPr>
          </w:p>
          <w:p w14:paraId="7B77D5AF"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3F4D995A" w14:textId="77777777" w:rsidR="009D1770" w:rsidRPr="009D1770" w:rsidRDefault="009D1770" w:rsidP="009D1770">
            <w:pPr>
              <w:rPr>
                <w:rFonts w:eastAsia="Times New Roman" w:cs="Arial"/>
                <w:sz w:val="18"/>
                <w:szCs w:val="18"/>
                <w:lang w:val="en-GB" w:eastAsia="de-CH"/>
              </w:rPr>
            </w:pPr>
          </w:p>
          <w:p w14:paraId="1F00F86D" w14:textId="77777777" w:rsidR="009D1770" w:rsidRPr="009D1770" w:rsidRDefault="009D1770" w:rsidP="009D1770">
            <w:pPr>
              <w:rPr>
                <w:rFonts w:eastAsia="Times New Roman" w:cs="Arial"/>
                <w:sz w:val="18"/>
                <w:szCs w:val="18"/>
                <w:lang w:val="en-GB" w:eastAsia="de-CH"/>
              </w:rPr>
            </w:pPr>
          </w:p>
          <w:p w14:paraId="03472234" w14:textId="77777777" w:rsidR="009D1770" w:rsidRPr="009D1770" w:rsidRDefault="009D1770" w:rsidP="009D1770">
            <w:pPr>
              <w:rPr>
                <w:rFonts w:eastAsia="Times New Roman" w:cs="Arial"/>
                <w:sz w:val="18"/>
                <w:szCs w:val="18"/>
                <w:lang w:val="en-GB" w:eastAsia="de-CH"/>
              </w:rPr>
            </w:pPr>
          </w:p>
          <w:p w14:paraId="5AF7C5A2" w14:textId="77777777" w:rsidR="009D1770" w:rsidRPr="009D1770" w:rsidRDefault="009D1770" w:rsidP="009D1770">
            <w:pPr>
              <w:rPr>
                <w:rFonts w:eastAsia="Times New Roman" w:cs="Arial"/>
                <w:sz w:val="18"/>
                <w:szCs w:val="18"/>
                <w:lang w:val="en-GB" w:eastAsia="de-CH"/>
              </w:rPr>
            </w:pPr>
          </w:p>
          <w:p w14:paraId="6E65C027" w14:textId="77777777" w:rsidR="009D1770" w:rsidRPr="009D1770" w:rsidRDefault="009D1770" w:rsidP="009D1770">
            <w:pPr>
              <w:rPr>
                <w:rFonts w:eastAsia="Times New Roman" w:cs="Arial"/>
                <w:sz w:val="18"/>
                <w:szCs w:val="18"/>
                <w:lang w:val="en-GB" w:eastAsia="de-CH"/>
              </w:rPr>
            </w:pPr>
          </w:p>
          <w:p w14:paraId="50898304" w14:textId="77777777" w:rsidR="009D1770" w:rsidRPr="009D1770" w:rsidRDefault="009D1770" w:rsidP="009D1770">
            <w:pPr>
              <w:rPr>
                <w:rFonts w:eastAsia="Times New Roman" w:cs="Arial"/>
                <w:sz w:val="18"/>
                <w:szCs w:val="18"/>
                <w:lang w:val="en-GB" w:eastAsia="de-CH"/>
              </w:rPr>
            </w:pPr>
          </w:p>
          <w:p w14:paraId="46740B31"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tc>
        <w:tc>
          <w:tcPr>
            <w:tcW w:w="3240" w:type="dxa"/>
            <w:shd w:val="clear" w:color="auto" w:fill="auto"/>
          </w:tcPr>
          <w:p w14:paraId="6CDE2F5D"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Assumptions:</w:t>
            </w:r>
          </w:p>
          <w:p w14:paraId="22CBF773"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Media Literacy Expertise: Assumption that there are experts available to launch the program and create educational materials.</w:t>
            </w:r>
          </w:p>
          <w:p w14:paraId="05E0C994"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Interest in Media Literacy: The assumption that there is an interest and demand for media literacy programs.</w:t>
            </w:r>
          </w:p>
          <w:p w14:paraId="1BA1DB3B" w14:textId="77777777" w:rsidR="009D1770" w:rsidRPr="009D1770" w:rsidRDefault="009D1770" w:rsidP="009D1770">
            <w:pPr>
              <w:spacing w:before="60"/>
              <w:jc w:val="both"/>
              <w:rPr>
                <w:rFonts w:eastAsia="Times New Roman" w:cs="Arial"/>
                <w:sz w:val="18"/>
                <w:szCs w:val="18"/>
                <w:lang w:val="en-GB" w:eastAsia="de-CH"/>
              </w:rPr>
            </w:pPr>
          </w:p>
          <w:p w14:paraId="2B641D35"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3AC14BA0"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Expertise Shortages: Risks related to the availability of experts in the field of media literacy.</w:t>
            </w:r>
          </w:p>
          <w:p w14:paraId="247F1D02"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lang w:val="en-GB" w:eastAsia="de-CH"/>
              </w:rPr>
              <w:t>Lack of Interest: Risks associated with limited interest or engagement from the target audience in the media literacy programme.</w:t>
            </w:r>
          </w:p>
        </w:tc>
      </w:tr>
      <w:tr w:rsidR="009D1770" w:rsidRPr="009D1770" w14:paraId="09716F05" w14:textId="77777777" w:rsidTr="009D1770">
        <w:trPr>
          <w:trHeight w:val="1040"/>
        </w:trPr>
        <w:tc>
          <w:tcPr>
            <w:tcW w:w="4068" w:type="dxa"/>
            <w:shd w:val="clear" w:color="auto" w:fill="auto"/>
          </w:tcPr>
          <w:p w14:paraId="00BF3929" w14:textId="77777777" w:rsidR="009D1770" w:rsidRPr="009D1770" w:rsidRDefault="009D1770" w:rsidP="009D1770">
            <w:pPr>
              <w:spacing w:before="60"/>
              <w:ind w:left="23"/>
              <w:contextualSpacing/>
              <w:jc w:val="both"/>
              <w:rPr>
                <w:rFonts w:eastAsia="Times New Roman" w:cs="Arial"/>
                <w:sz w:val="18"/>
                <w:szCs w:val="18"/>
                <w:u w:val="single"/>
                <w:lang w:val="en-GB"/>
              </w:rPr>
            </w:pPr>
            <w:r w:rsidRPr="009D1770">
              <w:rPr>
                <w:rFonts w:eastAsia="Times New Roman" w:cs="Arial"/>
                <w:b/>
                <w:sz w:val="18"/>
                <w:szCs w:val="18"/>
                <w:lang w:val="en-GB"/>
              </w:rPr>
              <w:t xml:space="preserve">Output 1.5 </w:t>
            </w:r>
            <w:r w:rsidRPr="009D1770">
              <w:rPr>
                <w:rFonts w:eastAsia="Times New Roman" w:cs="Arial"/>
                <w:sz w:val="18"/>
                <w:szCs w:val="18"/>
                <w:u w:val="single"/>
                <w:lang w:val="en-GB"/>
              </w:rPr>
              <w:t xml:space="preserve">Digital tools are developed, piloted and rolled-out. </w:t>
            </w:r>
          </w:p>
          <w:p w14:paraId="43008D98" w14:textId="77777777" w:rsidR="009D1770" w:rsidRPr="009D1770" w:rsidRDefault="009D1770" w:rsidP="009D1770">
            <w:pPr>
              <w:spacing w:before="60"/>
              <w:ind w:left="23"/>
              <w:contextualSpacing/>
              <w:jc w:val="both"/>
              <w:rPr>
                <w:rFonts w:eastAsia="Times New Roman" w:cs="Arial"/>
                <w:b/>
                <w:sz w:val="18"/>
                <w:szCs w:val="18"/>
                <w:lang w:val="en-GB"/>
              </w:rPr>
            </w:pPr>
            <w:r w:rsidRPr="009D1770">
              <w:rPr>
                <w:rFonts w:eastAsia="Times New Roman" w:cs="Arial"/>
                <w:bCs/>
                <w:sz w:val="18"/>
                <w:szCs w:val="18"/>
                <w:lang w:val="en-GB"/>
              </w:rPr>
              <w:t>(Activity: Preparation of digital transformation in the field of integration)</w:t>
            </w:r>
          </w:p>
        </w:tc>
        <w:tc>
          <w:tcPr>
            <w:tcW w:w="4620" w:type="dxa"/>
            <w:shd w:val="clear" w:color="auto" w:fill="auto"/>
          </w:tcPr>
          <w:p w14:paraId="0744E6CD" w14:textId="77777777" w:rsidR="009D1770" w:rsidRPr="009D1770" w:rsidRDefault="009D1770" w:rsidP="009D1770">
            <w:pPr>
              <w:spacing w:before="60"/>
              <w:jc w:val="both"/>
              <w:rPr>
                <w:rFonts w:eastAsia="Times New Roman" w:cs="Arial"/>
                <w:b/>
                <w:sz w:val="18"/>
                <w:szCs w:val="18"/>
                <w:u w:val="single"/>
                <w:lang w:val="en-GB"/>
              </w:rPr>
            </w:pPr>
            <w:r w:rsidRPr="009D1770">
              <w:rPr>
                <w:rFonts w:eastAsia="Times New Roman" w:cs="Arial"/>
                <w:b/>
                <w:bCs/>
                <w:sz w:val="18"/>
                <w:szCs w:val="18"/>
                <w:u w:val="single"/>
                <w:lang w:val="en-GB"/>
              </w:rPr>
              <w:t>OPI 1.15</w:t>
            </w:r>
            <w:r w:rsidRPr="009D1770">
              <w:rPr>
                <w:rFonts w:eastAsia="Times New Roman" w:cs="Arial"/>
                <w:sz w:val="18"/>
                <w:szCs w:val="18"/>
                <w:u w:val="single"/>
                <w:lang w:val="en-GB"/>
              </w:rPr>
              <w:t xml:space="preserve"> N</w:t>
            </w:r>
            <w:r w:rsidRPr="009D1770">
              <w:rPr>
                <w:rFonts w:eastAsia="Times New Roman" w:cs="Arial"/>
                <w:sz w:val="18"/>
                <w:szCs w:val="18"/>
                <w:u w:val="single"/>
                <w:lang w:val="en-GB" w:eastAsia="de-CH"/>
              </w:rPr>
              <w:t>umber of digital tools developed.</w:t>
            </w:r>
          </w:p>
          <w:p w14:paraId="7956F899"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 number</w:t>
            </w:r>
          </w:p>
          <w:p w14:paraId="188BF348"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4C00C1A2"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3</w:t>
            </w:r>
          </w:p>
          <w:p w14:paraId="541151B2" w14:textId="77777777" w:rsidR="009D1770" w:rsidRPr="009D1770" w:rsidRDefault="009D1770" w:rsidP="009D1770">
            <w:pPr>
              <w:spacing w:before="60"/>
              <w:rPr>
                <w:rFonts w:eastAsia="Times New Roman" w:cs="Arial"/>
                <w:sz w:val="18"/>
                <w:szCs w:val="18"/>
                <w:u w:val="single"/>
                <w:lang w:val="en-GB" w:eastAsia="de-CH"/>
              </w:rPr>
            </w:pPr>
          </w:p>
          <w:p w14:paraId="3777FE72"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bCs/>
                <w:sz w:val="18"/>
                <w:szCs w:val="18"/>
                <w:u w:val="single"/>
                <w:lang w:val="en-GB" w:eastAsia="de-CH"/>
              </w:rPr>
              <w:t>OP 1.16</w:t>
            </w:r>
            <w:r w:rsidRPr="009D1770">
              <w:rPr>
                <w:rFonts w:eastAsia="Times New Roman" w:cs="Arial"/>
                <w:sz w:val="18"/>
                <w:szCs w:val="18"/>
                <w:u w:val="single"/>
                <w:lang w:val="en-GB" w:eastAsia="de-CH"/>
              </w:rPr>
              <w:t xml:space="preserve"> Feedback of users of digital tools during pilot phase and roll-out phase</w:t>
            </w:r>
          </w:p>
          <w:p w14:paraId="11691AA8"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Measurement unit: users involved in feedback process </w:t>
            </w:r>
          </w:p>
          <w:p w14:paraId="08305E33"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Baseline 0</w:t>
            </w:r>
          </w:p>
          <w:p w14:paraId="429A82B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Target: 75% are satisfied and consider it useful</w:t>
            </w:r>
          </w:p>
          <w:p w14:paraId="3C95D5E3" w14:textId="77777777" w:rsidR="009D1770" w:rsidRPr="009D1770" w:rsidRDefault="009D1770" w:rsidP="009D1770">
            <w:pPr>
              <w:spacing w:before="60"/>
              <w:rPr>
                <w:rFonts w:eastAsia="Times New Roman" w:cs="Arial"/>
                <w:sz w:val="18"/>
                <w:szCs w:val="18"/>
                <w:lang w:val="en-GB" w:eastAsia="de-CH"/>
              </w:rPr>
            </w:pPr>
          </w:p>
          <w:p w14:paraId="5B3B47C5" w14:textId="77777777" w:rsidR="009D1770" w:rsidRPr="009D1770" w:rsidRDefault="009D1770" w:rsidP="009D1770">
            <w:pPr>
              <w:spacing w:before="60"/>
              <w:rPr>
                <w:rFonts w:eastAsia="Times New Roman" w:cs="Arial"/>
                <w:sz w:val="18"/>
                <w:szCs w:val="18"/>
                <w:u w:val="single"/>
                <w:lang w:val="en-GB" w:eastAsia="de-CH"/>
              </w:rPr>
            </w:pPr>
            <w:r w:rsidRPr="009D1770">
              <w:rPr>
                <w:rFonts w:eastAsia="Times New Roman" w:cs="Arial"/>
                <w:b/>
                <w:bCs/>
                <w:sz w:val="18"/>
                <w:szCs w:val="18"/>
                <w:u w:val="single"/>
                <w:lang w:val="en-GB" w:eastAsia="de-CH"/>
              </w:rPr>
              <w:t>OPI 1.17</w:t>
            </w:r>
            <w:r w:rsidRPr="009D1770">
              <w:rPr>
                <w:rFonts w:eastAsia="Times New Roman" w:cs="Arial"/>
                <w:b/>
                <w:sz w:val="18"/>
                <w:szCs w:val="18"/>
                <w:u w:val="single"/>
                <w:lang w:val="en-GB" w:eastAsia="de-CH"/>
              </w:rPr>
              <w:t xml:space="preserve"> </w:t>
            </w:r>
            <w:r w:rsidRPr="009D1770">
              <w:rPr>
                <w:rFonts w:eastAsia="Times New Roman" w:cs="Arial"/>
                <w:sz w:val="18"/>
                <w:szCs w:val="18"/>
                <w:u w:val="single"/>
                <w:lang w:val="en-GB" w:eastAsia="de-CH"/>
              </w:rPr>
              <w:t>Number of analyses conducted</w:t>
            </w:r>
          </w:p>
          <w:p w14:paraId="0C3D3666"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 number</w:t>
            </w:r>
          </w:p>
          <w:p w14:paraId="235C94C3"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31C3CF0A"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1</w:t>
            </w:r>
          </w:p>
        </w:tc>
        <w:tc>
          <w:tcPr>
            <w:tcW w:w="3120" w:type="dxa"/>
            <w:shd w:val="clear" w:color="auto" w:fill="auto"/>
          </w:tcPr>
          <w:p w14:paraId="3FEA7013"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1FDA60A5" w14:textId="77777777" w:rsidR="009D1770" w:rsidRPr="009D1770" w:rsidRDefault="009D1770" w:rsidP="009D1770">
            <w:pPr>
              <w:rPr>
                <w:rFonts w:eastAsia="Times New Roman" w:cs="Arial"/>
                <w:sz w:val="18"/>
                <w:szCs w:val="18"/>
                <w:lang w:val="en-GB" w:eastAsia="de-CH"/>
              </w:rPr>
            </w:pPr>
          </w:p>
          <w:p w14:paraId="17BA6852" w14:textId="77777777" w:rsidR="009D1770" w:rsidRPr="009D1770" w:rsidRDefault="009D1770" w:rsidP="009D1770">
            <w:pPr>
              <w:rPr>
                <w:rFonts w:eastAsia="Times New Roman" w:cs="Arial"/>
                <w:sz w:val="18"/>
                <w:szCs w:val="18"/>
                <w:lang w:val="en-GB" w:eastAsia="de-CH"/>
              </w:rPr>
            </w:pPr>
          </w:p>
          <w:p w14:paraId="6540C51D" w14:textId="77777777" w:rsidR="009D1770" w:rsidRPr="009D1770" w:rsidRDefault="009D1770" w:rsidP="009D1770">
            <w:pPr>
              <w:rPr>
                <w:rFonts w:eastAsia="Times New Roman" w:cs="Arial"/>
                <w:sz w:val="18"/>
                <w:szCs w:val="18"/>
                <w:lang w:val="en-GB" w:eastAsia="de-CH"/>
              </w:rPr>
            </w:pPr>
          </w:p>
          <w:p w14:paraId="00D6D3A3" w14:textId="77777777" w:rsidR="009D1770" w:rsidRPr="009D1770" w:rsidRDefault="009D1770" w:rsidP="009D1770">
            <w:pPr>
              <w:rPr>
                <w:rFonts w:eastAsia="Times New Roman" w:cs="Arial"/>
                <w:sz w:val="18"/>
                <w:szCs w:val="18"/>
                <w:lang w:val="en-GB" w:eastAsia="de-CH"/>
              </w:rPr>
            </w:pPr>
          </w:p>
          <w:p w14:paraId="4C81CF7C" w14:textId="77777777" w:rsidR="009D1770" w:rsidRPr="009D1770" w:rsidRDefault="009D1770" w:rsidP="009D1770">
            <w:pPr>
              <w:rPr>
                <w:rFonts w:eastAsia="Times New Roman" w:cs="Arial"/>
                <w:sz w:val="18"/>
                <w:szCs w:val="18"/>
                <w:lang w:val="en-GB" w:eastAsia="de-CH"/>
              </w:rPr>
            </w:pPr>
          </w:p>
          <w:p w14:paraId="2B019587"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Survey on user feedback published in programme report.</w:t>
            </w:r>
          </w:p>
          <w:p w14:paraId="76D213F0" w14:textId="77777777" w:rsidR="009D1770" w:rsidRPr="009D1770" w:rsidRDefault="009D1770" w:rsidP="009D1770">
            <w:pPr>
              <w:rPr>
                <w:rFonts w:eastAsia="Times New Roman" w:cs="Arial"/>
                <w:sz w:val="18"/>
                <w:szCs w:val="18"/>
                <w:lang w:val="en-GB" w:eastAsia="de-CH"/>
              </w:rPr>
            </w:pPr>
          </w:p>
          <w:p w14:paraId="7453CB5B" w14:textId="77777777" w:rsidR="009D1770" w:rsidRPr="009D1770" w:rsidRDefault="009D1770" w:rsidP="009D1770">
            <w:pPr>
              <w:rPr>
                <w:rFonts w:eastAsia="Times New Roman" w:cs="Arial"/>
                <w:sz w:val="18"/>
                <w:szCs w:val="18"/>
                <w:lang w:val="en-GB" w:eastAsia="de-CH"/>
              </w:rPr>
            </w:pPr>
          </w:p>
          <w:p w14:paraId="4DAD54EC" w14:textId="77777777" w:rsidR="009D1770" w:rsidRPr="009D1770" w:rsidRDefault="009D1770" w:rsidP="009D1770">
            <w:pPr>
              <w:rPr>
                <w:rFonts w:eastAsia="Times New Roman" w:cs="Arial"/>
                <w:sz w:val="18"/>
                <w:szCs w:val="18"/>
                <w:lang w:val="en-GB" w:eastAsia="de-CH"/>
              </w:rPr>
            </w:pPr>
          </w:p>
          <w:p w14:paraId="0D9FCD1C" w14:textId="77777777" w:rsidR="009D1770" w:rsidRPr="009D1770" w:rsidRDefault="009D1770" w:rsidP="009D1770">
            <w:pPr>
              <w:rPr>
                <w:rFonts w:eastAsia="Times New Roman" w:cs="Arial"/>
                <w:sz w:val="18"/>
                <w:szCs w:val="18"/>
                <w:lang w:val="en-GB" w:eastAsia="de-CH"/>
              </w:rPr>
            </w:pPr>
          </w:p>
          <w:p w14:paraId="468C69D0" w14:textId="77777777" w:rsidR="009D1770" w:rsidRPr="009D1770" w:rsidRDefault="009D1770" w:rsidP="009D1770">
            <w:pPr>
              <w:rPr>
                <w:rFonts w:eastAsia="Times New Roman" w:cs="Arial"/>
                <w:sz w:val="18"/>
                <w:szCs w:val="18"/>
                <w:lang w:val="en-GB" w:eastAsia="de-CH"/>
              </w:rPr>
            </w:pPr>
          </w:p>
          <w:p w14:paraId="13C424B6" w14:textId="77777777" w:rsidR="009D1770" w:rsidRPr="009D1770" w:rsidRDefault="009D1770" w:rsidP="009D1770">
            <w:pPr>
              <w:rPr>
                <w:rFonts w:eastAsia="Times New Roman" w:cs="Arial"/>
                <w:sz w:val="18"/>
                <w:szCs w:val="18"/>
                <w:lang w:val="en-GB" w:eastAsia="de-CH"/>
              </w:rPr>
            </w:pPr>
          </w:p>
          <w:p w14:paraId="66C10CEB"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w:t>
            </w:r>
          </w:p>
          <w:p w14:paraId="1719730F" w14:textId="77777777" w:rsidR="009D1770" w:rsidRPr="009D1770" w:rsidRDefault="009D1770" w:rsidP="009D1770">
            <w:pPr>
              <w:rPr>
                <w:rFonts w:eastAsia="Times New Roman" w:cs="Arial"/>
                <w:sz w:val="18"/>
                <w:szCs w:val="18"/>
                <w:lang w:val="en-GB" w:eastAsia="de-CH"/>
              </w:rPr>
            </w:pPr>
          </w:p>
          <w:p w14:paraId="465FB834" w14:textId="77777777" w:rsidR="009D1770" w:rsidRPr="009D1770" w:rsidDel="00D15FDB" w:rsidRDefault="009D1770" w:rsidP="009D1770">
            <w:pPr>
              <w:rPr>
                <w:rFonts w:eastAsia="Times New Roman" w:cs="Arial"/>
                <w:sz w:val="18"/>
                <w:szCs w:val="18"/>
                <w:lang w:val="en-GB" w:eastAsia="de-CH"/>
              </w:rPr>
            </w:pPr>
          </w:p>
        </w:tc>
        <w:tc>
          <w:tcPr>
            <w:tcW w:w="3240" w:type="dxa"/>
            <w:shd w:val="clear" w:color="auto" w:fill="auto"/>
          </w:tcPr>
          <w:p w14:paraId="612A6DBE" w14:textId="77777777" w:rsidR="009D1770" w:rsidRPr="009D1770" w:rsidRDefault="009D1770" w:rsidP="009D1770">
            <w:pPr>
              <w:spacing w:before="60"/>
              <w:ind w:left="23"/>
              <w:jc w:val="both"/>
              <w:rPr>
                <w:rFonts w:eastAsia="Times New Roman" w:cs="Arial"/>
                <w:sz w:val="18"/>
                <w:szCs w:val="18"/>
                <w:u w:val="single"/>
                <w:lang w:val="en-GB" w:eastAsia="de-CH"/>
              </w:rPr>
            </w:pPr>
            <w:r w:rsidRPr="009D1770">
              <w:rPr>
                <w:rFonts w:eastAsia="Times New Roman" w:cs="Arial"/>
                <w:sz w:val="18"/>
                <w:szCs w:val="18"/>
                <w:u w:val="single"/>
                <w:lang w:val="en-GB" w:eastAsia="de-CH"/>
              </w:rPr>
              <w:t>Assumptions:</w:t>
            </w:r>
          </w:p>
          <w:p w14:paraId="33C0FD7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Resource Availability: Assumption that the necessary resources for conducting the survey and piloting digital tools are accessible.</w:t>
            </w:r>
          </w:p>
          <w:p w14:paraId="0DC8D092"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Stakeholder Engagement: The assumption that relevant stakeholders will actively participate in the survey and provide valuable input for digital tool development.</w:t>
            </w:r>
          </w:p>
          <w:p w14:paraId="6BF61AB2" w14:textId="77777777" w:rsidR="009D1770" w:rsidRPr="009D1770" w:rsidRDefault="009D1770" w:rsidP="009D1770">
            <w:pPr>
              <w:spacing w:before="60"/>
              <w:jc w:val="both"/>
              <w:rPr>
                <w:rFonts w:eastAsia="Times New Roman" w:cs="Arial"/>
                <w:sz w:val="18"/>
                <w:szCs w:val="18"/>
                <w:lang w:val="en-GB" w:eastAsia="de-CH"/>
              </w:rPr>
            </w:pPr>
          </w:p>
          <w:p w14:paraId="5B6B1E91"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u w:val="single"/>
                <w:lang w:val="en-GB" w:eastAsia="de-CH"/>
              </w:rPr>
              <w:t>Risks</w:t>
            </w:r>
            <w:r w:rsidRPr="009D1770">
              <w:rPr>
                <w:rFonts w:eastAsia="Times New Roman" w:cs="Arial"/>
                <w:sz w:val="18"/>
                <w:szCs w:val="18"/>
                <w:lang w:val="en-GB" w:eastAsia="de-CH"/>
              </w:rPr>
              <w:t>:</w:t>
            </w:r>
          </w:p>
          <w:p w14:paraId="37807CEA"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Resource Shortages: Risks associated with potential shortages in funding or technology resources that may hinder survey and digital tool pilot efforts.</w:t>
            </w:r>
          </w:p>
          <w:p w14:paraId="5744E77C" w14:textId="77777777" w:rsidR="009D1770" w:rsidRPr="009D1770" w:rsidDel="002B6221"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Stakeholder Disengagement: Risks related to a lack of engagement or </w:t>
            </w:r>
            <w:r w:rsidRPr="009D1770">
              <w:rPr>
                <w:rFonts w:eastAsia="Times New Roman" w:cs="Arial"/>
                <w:sz w:val="18"/>
                <w:szCs w:val="18"/>
                <w:lang w:val="en-GB" w:eastAsia="de-CH"/>
              </w:rPr>
              <w:lastRenderedPageBreak/>
              <w:t>cooperation from stakeholders, potentially leading to less effective analysis results and digital tool development.</w:t>
            </w:r>
          </w:p>
        </w:tc>
      </w:tr>
      <w:tr w:rsidR="009D1770" w:rsidRPr="009D1770" w14:paraId="47445E26" w14:textId="77777777" w:rsidTr="009D1770">
        <w:trPr>
          <w:trHeight w:val="1040"/>
        </w:trPr>
        <w:tc>
          <w:tcPr>
            <w:tcW w:w="4068" w:type="dxa"/>
            <w:shd w:val="clear" w:color="auto" w:fill="auto"/>
          </w:tcPr>
          <w:p w14:paraId="5FBCC6AA" w14:textId="77777777" w:rsidR="009D1770" w:rsidRPr="009D1770" w:rsidRDefault="009D1770" w:rsidP="009D1770">
            <w:pPr>
              <w:spacing w:before="60"/>
              <w:ind w:left="-20" w:right="-20"/>
              <w:jc w:val="both"/>
              <w:rPr>
                <w:rFonts w:eastAsia="Times New Roman" w:cs="Arial"/>
                <w:sz w:val="18"/>
                <w:szCs w:val="18"/>
                <w:u w:val="single"/>
                <w:lang w:val="en-GB"/>
              </w:rPr>
            </w:pPr>
            <w:r w:rsidRPr="009D1770">
              <w:rPr>
                <w:rFonts w:eastAsia="Times New Roman" w:cs="Arial"/>
                <w:b/>
                <w:bCs/>
                <w:sz w:val="18"/>
                <w:szCs w:val="18"/>
                <w:lang w:val="en-GB"/>
              </w:rPr>
              <w:lastRenderedPageBreak/>
              <w:t xml:space="preserve">Output 2.1 </w:t>
            </w:r>
            <w:r w:rsidRPr="009D1770">
              <w:rPr>
                <w:rFonts w:eastAsia="Times New Roman" w:cs="Arial"/>
                <w:sz w:val="18"/>
                <w:szCs w:val="18"/>
                <w:u w:val="single"/>
                <w:lang w:val="en-GB"/>
              </w:rPr>
              <w:t>Modernised curricula and new curricula for professionals in the fields of education and social welfare have been approved and are in force.</w:t>
            </w:r>
          </w:p>
          <w:p w14:paraId="681E5C45" w14:textId="77777777" w:rsidR="009D1770" w:rsidRPr="009D1770" w:rsidRDefault="009D1770" w:rsidP="009D1770">
            <w:pPr>
              <w:spacing w:before="60"/>
              <w:ind w:left="-20" w:right="-20"/>
              <w:rPr>
                <w:rFonts w:eastAsia="Times New Roman" w:cs="Arial"/>
                <w:b/>
                <w:bCs/>
                <w:sz w:val="18"/>
                <w:szCs w:val="18"/>
                <w:lang w:val="en-GB"/>
              </w:rPr>
            </w:pPr>
            <w:r w:rsidRPr="009D1770">
              <w:rPr>
                <w:rFonts w:eastAsia="Times New Roman" w:cs="Arial"/>
                <w:sz w:val="18"/>
                <w:szCs w:val="18"/>
                <w:lang w:val="en-GB"/>
              </w:rPr>
              <w:t>(Activities: Curricula and professional qualification modification)</w:t>
            </w:r>
          </w:p>
        </w:tc>
        <w:tc>
          <w:tcPr>
            <w:tcW w:w="4620" w:type="dxa"/>
            <w:shd w:val="clear" w:color="auto" w:fill="auto"/>
          </w:tcPr>
          <w:p w14:paraId="6FC6AE36" w14:textId="77777777" w:rsidR="009D1770" w:rsidRPr="009D1770" w:rsidRDefault="009D1770" w:rsidP="009D1770">
            <w:pPr>
              <w:spacing w:before="60"/>
              <w:ind w:left="-20" w:right="-20"/>
              <w:jc w:val="both"/>
              <w:rPr>
                <w:rFonts w:eastAsia="Arial" w:cs="Arial"/>
                <w:sz w:val="18"/>
                <w:szCs w:val="18"/>
                <w:u w:val="single"/>
                <w:lang w:val="en-GB"/>
              </w:rPr>
            </w:pPr>
            <w:r w:rsidRPr="009D1770">
              <w:rPr>
                <w:rFonts w:eastAsia="Arial" w:cs="Arial"/>
                <w:b/>
                <w:bCs/>
                <w:sz w:val="18"/>
                <w:szCs w:val="18"/>
                <w:u w:val="single"/>
                <w:lang w:val="en-GB"/>
              </w:rPr>
              <w:t>OPI 2.</w:t>
            </w:r>
            <w:r w:rsidRPr="009D1770">
              <w:rPr>
                <w:rFonts w:eastAsia="Arial" w:cs="Arial"/>
                <w:b/>
                <w:sz w:val="18"/>
                <w:szCs w:val="18"/>
                <w:u w:val="single"/>
                <w:lang w:val="en-GB"/>
              </w:rPr>
              <w:t>1</w:t>
            </w:r>
            <w:r w:rsidRPr="009D1770">
              <w:rPr>
                <w:rFonts w:eastAsia="Arial" w:cs="Arial"/>
                <w:b/>
                <w:bCs/>
                <w:sz w:val="18"/>
                <w:szCs w:val="18"/>
                <w:u w:val="single"/>
                <w:lang w:val="en-GB"/>
              </w:rPr>
              <w:t xml:space="preserve"> </w:t>
            </w:r>
            <w:r w:rsidRPr="009D1770">
              <w:rPr>
                <w:rFonts w:eastAsia="Arial" w:cs="Arial"/>
                <w:sz w:val="18"/>
                <w:szCs w:val="18"/>
                <w:u w:val="single"/>
                <w:lang w:val="en-GB"/>
              </w:rPr>
              <w:t>Curricula that will be modernised is identified.</w:t>
            </w:r>
          </w:p>
          <w:p w14:paraId="34164414"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sz w:val="18"/>
                <w:szCs w:val="18"/>
                <w:lang w:val="en-GB"/>
              </w:rPr>
              <w:t>Measurement unit: yes/no</w:t>
            </w:r>
          </w:p>
          <w:p w14:paraId="553E93D9"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sz w:val="18"/>
                <w:szCs w:val="18"/>
                <w:lang w:val="en-GB"/>
              </w:rPr>
              <w:t>Baseline: 0</w:t>
            </w:r>
          </w:p>
          <w:p w14:paraId="5CBACAD7"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sz w:val="18"/>
                <w:szCs w:val="18"/>
                <w:lang w:val="en-GB"/>
              </w:rPr>
              <w:t>Target: yes</w:t>
            </w:r>
          </w:p>
          <w:p w14:paraId="0504803D" w14:textId="77777777" w:rsidR="009D1770" w:rsidRPr="009D1770" w:rsidRDefault="009D1770" w:rsidP="009D1770">
            <w:pPr>
              <w:spacing w:before="60"/>
              <w:ind w:left="-20" w:right="-20"/>
              <w:jc w:val="both"/>
              <w:rPr>
                <w:rFonts w:eastAsia="Arial" w:cs="Arial"/>
                <w:sz w:val="18"/>
                <w:szCs w:val="18"/>
                <w:u w:val="single"/>
                <w:lang w:val="en-GB"/>
              </w:rPr>
            </w:pPr>
          </w:p>
          <w:p w14:paraId="18B84761" w14:textId="77777777" w:rsidR="009D1770" w:rsidRPr="009D1770" w:rsidRDefault="009D1770" w:rsidP="009D1770">
            <w:pPr>
              <w:spacing w:before="60"/>
              <w:ind w:left="-20" w:right="-20"/>
              <w:jc w:val="both"/>
              <w:rPr>
                <w:rFonts w:eastAsia="Arial" w:cs="Arial"/>
                <w:sz w:val="18"/>
                <w:szCs w:val="18"/>
                <w:highlight w:val="yellow"/>
                <w:u w:val="single"/>
                <w:lang w:val="en-GB"/>
              </w:rPr>
            </w:pPr>
            <w:r w:rsidRPr="009D1770">
              <w:rPr>
                <w:rFonts w:eastAsia="Arial" w:cs="Arial"/>
                <w:b/>
                <w:bCs/>
                <w:sz w:val="18"/>
                <w:szCs w:val="18"/>
                <w:u w:val="single"/>
                <w:lang w:val="en-GB"/>
              </w:rPr>
              <w:t>OPI 2.</w:t>
            </w:r>
            <w:r w:rsidRPr="009D1770">
              <w:rPr>
                <w:rFonts w:eastAsia="Arial" w:cs="Arial"/>
                <w:b/>
                <w:sz w:val="18"/>
                <w:szCs w:val="18"/>
                <w:u w:val="single"/>
                <w:lang w:val="en-GB"/>
              </w:rPr>
              <w:t>2</w:t>
            </w:r>
            <w:r w:rsidRPr="009D1770">
              <w:rPr>
                <w:rFonts w:eastAsia="Arial" w:cs="Arial"/>
                <w:sz w:val="18"/>
                <w:szCs w:val="18"/>
                <w:u w:val="single"/>
                <w:lang w:val="en-GB"/>
              </w:rPr>
              <w:t xml:space="preserve"> Modernised and new curricula developed and approved</w:t>
            </w:r>
          </w:p>
          <w:p w14:paraId="709715F3"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sz w:val="18"/>
                <w:szCs w:val="18"/>
                <w:lang w:val="en-GB"/>
              </w:rPr>
              <w:t>Measurement unit: number</w:t>
            </w:r>
          </w:p>
          <w:p w14:paraId="6F31F094"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sz w:val="18"/>
                <w:szCs w:val="18"/>
                <w:lang w:val="en-GB"/>
              </w:rPr>
              <w:t>Baseline: 0</w:t>
            </w:r>
          </w:p>
          <w:p w14:paraId="69E74DC8"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sz w:val="18"/>
                <w:szCs w:val="18"/>
                <w:lang w:val="en-GB"/>
              </w:rPr>
              <w:t>Target: 5 curricula updated in social welfare, 1 in education sector and 2 new curricula in education sector</w:t>
            </w:r>
          </w:p>
          <w:p w14:paraId="699FE0C6" w14:textId="77777777" w:rsidR="009D1770" w:rsidRPr="009D1770" w:rsidRDefault="009D1770" w:rsidP="009D1770">
            <w:pPr>
              <w:spacing w:before="60"/>
              <w:ind w:left="-20" w:right="-20"/>
              <w:jc w:val="both"/>
              <w:rPr>
                <w:rFonts w:eastAsia="Arial" w:cs="Arial"/>
                <w:sz w:val="18"/>
                <w:szCs w:val="18"/>
                <w:lang w:val="en-GB"/>
              </w:rPr>
            </w:pPr>
          </w:p>
          <w:p w14:paraId="357EF415" w14:textId="77777777" w:rsidR="009D1770" w:rsidRPr="009D1770" w:rsidRDefault="009D1770" w:rsidP="009D1770">
            <w:pPr>
              <w:spacing w:before="60"/>
              <w:ind w:left="-20" w:right="-20"/>
              <w:jc w:val="both"/>
              <w:rPr>
                <w:rFonts w:eastAsia="Arial" w:cs="Arial"/>
                <w:sz w:val="18"/>
                <w:szCs w:val="18"/>
                <w:lang w:val="en-GB"/>
              </w:rPr>
            </w:pPr>
            <w:r w:rsidRPr="009D1770">
              <w:rPr>
                <w:rFonts w:eastAsia="Arial" w:cs="Arial"/>
                <w:b/>
                <w:bCs/>
                <w:sz w:val="18"/>
                <w:szCs w:val="18"/>
                <w:lang w:val="en-GB"/>
              </w:rPr>
              <w:t>OPI 2.3</w:t>
            </w:r>
            <w:r w:rsidRPr="009D1770">
              <w:rPr>
                <w:rFonts w:eastAsia="Arial" w:cs="Arial"/>
                <w:sz w:val="18"/>
                <w:szCs w:val="18"/>
                <w:lang w:val="en-GB"/>
              </w:rPr>
              <w:t xml:space="preserve"> </w:t>
            </w:r>
            <w:r w:rsidRPr="009D1770">
              <w:rPr>
                <w:rFonts w:eastAsia="Arial" w:cs="Arial"/>
                <w:sz w:val="18"/>
                <w:szCs w:val="18"/>
                <w:u w:val="single"/>
                <w:lang w:val="en-GB"/>
              </w:rPr>
              <w:t>85% of approved curricula opened for enrolment of students.</w:t>
            </w:r>
          </w:p>
          <w:p w14:paraId="62668F89"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139D66AB"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1878772E"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p>
          <w:p w14:paraId="6080D702" w14:textId="77777777" w:rsidR="009D1770" w:rsidRPr="009D1770" w:rsidRDefault="009D1770" w:rsidP="009D1770">
            <w:pPr>
              <w:spacing w:before="60"/>
              <w:rPr>
                <w:rFonts w:eastAsia="Arial" w:cs="Arial"/>
                <w:sz w:val="18"/>
                <w:szCs w:val="18"/>
                <w:u w:val="single"/>
                <w:lang w:val="en-GB"/>
              </w:rPr>
            </w:pPr>
          </w:p>
          <w:p w14:paraId="49C54383" w14:textId="77777777" w:rsidR="009D1770" w:rsidRPr="009D1770" w:rsidRDefault="009D1770" w:rsidP="009D1770">
            <w:pPr>
              <w:spacing w:before="60"/>
              <w:ind w:left="-20" w:right="-20"/>
              <w:jc w:val="both"/>
              <w:rPr>
                <w:rFonts w:eastAsia="Arial" w:cs="Arial"/>
                <w:sz w:val="18"/>
                <w:szCs w:val="18"/>
                <w:u w:val="single"/>
                <w:lang w:val="en-GB"/>
              </w:rPr>
            </w:pPr>
            <w:r w:rsidRPr="009D1770">
              <w:rPr>
                <w:rFonts w:eastAsia="Arial" w:cs="Arial"/>
                <w:b/>
                <w:bCs/>
                <w:sz w:val="18"/>
                <w:szCs w:val="18"/>
                <w:lang w:val="en-GB"/>
              </w:rPr>
              <w:t xml:space="preserve">OPI 2.4 </w:t>
            </w:r>
            <w:r w:rsidRPr="009D1770">
              <w:rPr>
                <w:rFonts w:eastAsia="Arial" w:cs="Arial"/>
                <w:sz w:val="18"/>
                <w:szCs w:val="18"/>
                <w:u w:val="single"/>
                <w:lang w:val="en-GB"/>
              </w:rPr>
              <w:t>Public awareness campaign highlighting new possibilities and positive changes in social care- and child protection studies and work environment carried out.</w:t>
            </w:r>
          </w:p>
          <w:p w14:paraId="2FBBE5FD"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5672D5E1"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0E83F0B5"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p>
          <w:p w14:paraId="76B60CAB" w14:textId="77777777" w:rsidR="009D1770" w:rsidRPr="009D1770" w:rsidRDefault="009D1770" w:rsidP="009D1770">
            <w:pPr>
              <w:spacing w:before="60"/>
              <w:ind w:left="720"/>
              <w:contextualSpacing/>
              <w:rPr>
                <w:rFonts w:eastAsia="Arial" w:cs="Arial"/>
                <w:sz w:val="18"/>
                <w:szCs w:val="18"/>
              </w:rPr>
            </w:pPr>
          </w:p>
          <w:p w14:paraId="4110EFD0" w14:textId="77777777" w:rsidR="009D1770" w:rsidRPr="009D1770" w:rsidRDefault="009D1770" w:rsidP="009D1770">
            <w:pPr>
              <w:spacing w:before="60"/>
              <w:contextualSpacing/>
              <w:rPr>
                <w:rFonts w:eastAsia="Arial" w:cs="Arial"/>
                <w:sz w:val="18"/>
                <w:szCs w:val="18"/>
              </w:rPr>
            </w:pPr>
            <w:r w:rsidRPr="009D1770">
              <w:rPr>
                <w:rFonts w:eastAsia="Arial" w:cs="Arial"/>
                <w:b/>
                <w:bCs/>
                <w:sz w:val="18"/>
                <w:szCs w:val="18"/>
              </w:rPr>
              <w:t>OPI 2.5</w:t>
            </w:r>
            <w:r w:rsidRPr="009D1770">
              <w:rPr>
                <w:rFonts w:eastAsia="Arial" w:cs="Arial"/>
                <w:b/>
                <w:sz w:val="18"/>
                <w:szCs w:val="18"/>
              </w:rPr>
              <w:t xml:space="preserve"> </w:t>
            </w:r>
            <w:r w:rsidRPr="009D1770">
              <w:rPr>
                <w:rFonts w:eastAsia="Arial" w:cs="Arial"/>
                <w:sz w:val="18"/>
                <w:szCs w:val="18"/>
                <w:u w:val="single"/>
              </w:rPr>
              <w:t>Target groups selected.</w:t>
            </w:r>
          </w:p>
          <w:p w14:paraId="41CCC36C" w14:textId="77777777" w:rsidR="009D1770" w:rsidRPr="009D1770" w:rsidRDefault="009D1770" w:rsidP="009D1770">
            <w:pPr>
              <w:contextualSpacing/>
              <w:rPr>
                <w:rFonts w:eastAsia="Arial" w:cs="Arial"/>
                <w:sz w:val="18"/>
                <w:szCs w:val="18"/>
              </w:rPr>
            </w:pPr>
          </w:p>
          <w:p w14:paraId="6771DD4D"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1643AF5D"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3DAB34D6"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r w:rsidRPr="009D1770">
              <w:rPr>
                <w:rFonts w:eastAsia="Arial" w:cs="Arial"/>
                <w:b/>
                <w:bCs/>
                <w:sz w:val="18"/>
                <w:szCs w:val="18"/>
              </w:rPr>
              <w:t xml:space="preserve"> </w:t>
            </w:r>
          </w:p>
          <w:p w14:paraId="6C16DC77" w14:textId="77777777" w:rsidR="009D1770" w:rsidRPr="009D1770" w:rsidRDefault="009D1770" w:rsidP="009D1770">
            <w:pPr>
              <w:contextualSpacing/>
              <w:rPr>
                <w:rFonts w:eastAsia="Arial" w:cs="Arial"/>
                <w:b/>
                <w:bCs/>
                <w:sz w:val="18"/>
                <w:szCs w:val="18"/>
              </w:rPr>
            </w:pPr>
          </w:p>
          <w:p w14:paraId="4414C28F" w14:textId="77777777" w:rsidR="009D1770" w:rsidRPr="009D1770" w:rsidRDefault="009D1770" w:rsidP="009D1770">
            <w:pPr>
              <w:contextualSpacing/>
              <w:rPr>
                <w:rFonts w:eastAsia="Arial" w:cs="Arial"/>
                <w:sz w:val="18"/>
                <w:szCs w:val="18"/>
                <w:u w:val="single"/>
              </w:rPr>
            </w:pPr>
            <w:r w:rsidRPr="009D1770">
              <w:rPr>
                <w:rFonts w:eastAsia="Arial" w:cs="Arial"/>
                <w:b/>
                <w:bCs/>
                <w:sz w:val="18"/>
                <w:szCs w:val="18"/>
              </w:rPr>
              <w:t>OPI 2.6</w:t>
            </w:r>
            <w:r w:rsidRPr="009D1770">
              <w:rPr>
                <w:rFonts w:eastAsia="Arial" w:cs="Arial"/>
                <w:b/>
                <w:sz w:val="18"/>
                <w:szCs w:val="18"/>
              </w:rPr>
              <w:t xml:space="preserve"> </w:t>
            </w:r>
            <w:r w:rsidRPr="009D1770">
              <w:rPr>
                <w:rFonts w:eastAsia="Arial" w:cs="Arial"/>
                <w:sz w:val="18"/>
                <w:szCs w:val="18"/>
                <w:u w:val="single"/>
              </w:rPr>
              <w:t>Campaign reach measured.</w:t>
            </w:r>
          </w:p>
          <w:p w14:paraId="6B78AF34" w14:textId="77777777" w:rsidR="009D1770" w:rsidRPr="009D1770" w:rsidRDefault="009D1770" w:rsidP="009D1770">
            <w:pPr>
              <w:contextualSpacing/>
              <w:rPr>
                <w:rFonts w:eastAsia="Arial" w:cs="Arial"/>
                <w:sz w:val="18"/>
                <w:szCs w:val="18"/>
              </w:rPr>
            </w:pPr>
          </w:p>
          <w:p w14:paraId="0FE65421"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123641BE"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lastRenderedPageBreak/>
              <w:t>Baseline: no</w:t>
            </w:r>
          </w:p>
          <w:p w14:paraId="4684E200"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r w:rsidRPr="009D1770">
              <w:rPr>
                <w:rFonts w:eastAsia="Arial" w:cs="Arial"/>
                <w:b/>
                <w:bCs/>
                <w:sz w:val="18"/>
                <w:szCs w:val="18"/>
              </w:rPr>
              <w:t xml:space="preserve"> </w:t>
            </w:r>
          </w:p>
          <w:p w14:paraId="72DEFAE1" w14:textId="77777777" w:rsidR="009D1770" w:rsidRPr="009D1770" w:rsidRDefault="009D1770" w:rsidP="009D1770">
            <w:pPr>
              <w:contextualSpacing/>
              <w:rPr>
                <w:rFonts w:eastAsia="Arial" w:cs="Arial"/>
                <w:b/>
                <w:bCs/>
                <w:sz w:val="18"/>
                <w:szCs w:val="18"/>
              </w:rPr>
            </w:pPr>
          </w:p>
          <w:p w14:paraId="6F4B849E" w14:textId="77777777" w:rsidR="009D1770" w:rsidRPr="009D1770" w:rsidRDefault="009D1770" w:rsidP="009D1770">
            <w:pPr>
              <w:contextualSpacing/>
              <w:rPr>
                <w:rFonts w:eastAsia="Arial" w:cs="Arial"/>
                <w:sz w:val="18"/>
                <w:szCs w:val="18"/>
                <w:u w:val="single"/>
              </w:rPr>
            </w:pPr>
            <w:r w:rsidRPr="009D1770">
              <w:rPr>
                <w:rFonts w:eastAsia="Arial" w:cs="Arial"/>
                <w:b/>
                <w:bCs/>
                <w:sz w:val="18"/>
                <w:szCs w:val="18"/>
              </w:rPr>
              <w:t>OPI 2.7</w:t>
            </w:r>
            <w:r w:rsidRPr="009D1770">
              <w:rPr>
                <w:rFonts w:eastAsia="Arial" w:cs="Arial"/>
                <w:b/>
                <w:sz w:val="18"/>
                <w:szCs w:val="18"/>
              </w:rPr>
              <w:t xml:space="preserve"> </w:t>
            </w:r>
            <w:r w:rsidRPr="009D1770">
              <w:rPr>
                <w:rFonts w:eastAsia="Arial" w:cs="Arial"/>
                <w:sz w:val="18"/>
                <w:szCs w:val="18"/>
                <w:u w:val="single"/>
              </w:rPr>
              <w:t>Campaign success evaluated.</w:t>
            </w:r>
          </w:p>
          <w:p w14:paraId="3F2B9D68"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074269F0"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19E6D6C9"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r w:rsidRPr="009D1770">
              <w:rPr>
                <w:rFonts w:eastAsia="Times New Roman" w:cs="Arial"/>
                <w:b/>
                <w:bCs/>
                <w:sz w:val="18"/>
                <w:szCs w:val="18"/>
                <w:u w:val="single"/>
                <w:lang w:val="en-GB" w:eastAsia="de-CH"/>
              </w:rPr>
              <w:t xml:space="preserve"> </w:t>
            </w:r>
          </w:p>
        </w:tc>
        <w:tc>
          <w:tcPr>
            <w:tcW w:w="3120" w:type="dxa"/>
            <w:shd w:val="clear" w:color="auto" w:fill="auto"/>
          </w:tcPr>
          <w:p w14:paraId="47CA9225"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lastRenderedPageBreak/>
              <w:t>Programme reports.</w:t>
            </w:r>
          </w:p>
          <w:p w14:paraId="415566F7" w14:textId="77777777" w:rsidR="009D1770" w:rsidRPr="009D1770" w:rsidRDefault="009D1770" w:rsidP="009D1770">
            <w:pPr>
              <w:rPr>
                <w:rFonts w:eastAsia="Times New Roman" w:cs="Arial"/>
                <w:sz w:val="18"/>
                <w:szCs w:val="18"/>
                <w:lang w:val="en-GB" w:eastAsia="de-CH"/>
              </w:rPr>
            </w:pPr>
          </w:p>
          <w:p w14:paraId="045BDD30" w14:textId="77777777" w:rsidR="009D1770" w:rsidRPr="009D1770" w:rsidRDefault="009D1770" w:rsidP="009D1770">
            <w:pPr>
              <w:rPr>
                <w:rFonts w:eastAsia="Times New Roman" w:cs="Arial"/>
                <w:sz w:val="18"/>
                <w:szCs w:val="18"/>
                <w:lang w:val="en-GB" w:eastAsia="de-CH"/>
              </w:rPr>
            </w:pPr>
          </w:p>
          <w:p w14:paraId="53412A8A" w14:textId="77777777" w:rsidR="009D1770" w:rsidRPr="009D1770" w:rsidRDefault="009D1770" w:rsidP="009D1770">
            <w:pPr>
              <w:rPr>
                <w:rFonts w:eastAsia="Times New Roman" w:cs="Arial"/>
                <w:sz w:val="18"/>
                <w:szCs w:val="18"/>
                <w:lang w:val="en-GB" w:eastAsia="de-CH"/>
              </w:rPr>
            </w:pPr>
          </w:p>
          <w:p w14:paraId="0609E181" w14:textId="77777777" w:rsidR="009D1770" w:rsidRPr="009D1770" w:rsidRDefault="009D1770" w:rsidP="009D1770">
            <w:pPr>
              <w:rPr>
                <w:rFonts w:eastAsia="Times New Roman" w:cs="Arial"/>
                <w:sz w:val="18"/>
                <w:szCs w:val="18"/>
                <w:lang w:val="en-GB" w:eastAsia="de-CH"/>
              </w:rPr>
            </w:pPr>
          </w:p>
          <w:p w14:paraId="441CBE85" w14:textId="77777777" w:rsidR="009D1770" w:rsidRPr="009D1770" w:rsidRDefault="009D1770" w:rsidP="009D1770">
            <w:pPr>
              <w:rPr>
                <w:rFonts w:eastAsia="Times New Roman" w:cs="Arial"/>
                <w:sz w:val="18"/>
                <w:szCs w:val="18"/>
                <w:lang w:val="en-GB" w:eastAsia="de-CH"/>
              </w:rPr>
            </w:pPr>
          </w:p>
          <w:p w14:paraId="1DC5D80C" w14:textId="77777777" w:rsidR="009D1770" w:rsidRPr="009D1770" w:rsidRDefault="009D1770" w:rsidP="009D1770">
            <w:pPr>
              <w:rPr>
                <w:rFonts w:eastAsia="Times New Roman" w:cs="Arial"/>
                <w:sz w:val="18"/>
                <w:szCs w:val="18"/>
                <w:lang w:val="en-GB" w:eastAsia="de-CH"/>
              </w:rPr>
            </w:pPr>
          </w:p>
          <w:p w14:paraId="49FE1522"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w:t>
            </w:r>
            <w:r w:rsidRPr="009D1770">
              <w:rPr>
                <w:rFonts w:eastAsia="Times New Roman"/>
                <w:sz w:val="22"/>
              </w:rPr>
              <w:t xml:space="preserve"> f</w:t>
            </w:r>
            <w:proofErr w:type="spellStart"/>
            <w:r w:rsidRPr="009D1770">
              <w:rPr>
                <w:rFonts w:eastAsia="Times New Roman" w:cs="Arial"/>
                <w:sz w:val="18"/>
                <w:szCs w:val="18"/>
                <w:lang w:val="en-GB" w:eastAsia="de-CH"/>
              </w:rPr>
              <w:t>ocus</w:t>
            </w:r>
            <w:proofErr w:type="spellEnd"/>
            <w:r w:rsidRPr="009D1770">
              <w:rPr>
                <w:rFonts w:eastAsia="Times New Roman" w:cs="Arial"/>
                <w:sz w:val="18"/>
                <w:szCs w:val="18"/>
                <w:lang w:val="en-GB" w:eastAsia="de-CH"/>
              </w:rPr>
              <w:t xml:space="preserve"> group discussions with experts; draft and approved curricula documents; follow-up evaluation agreements.</w:t>
            </w:r>
          </w:p>
          <w:p w14:paraId="337D8BD9" w14:textId="77777777" w:rsidR="009D1770" w:rsidRPr="009D1770" w:rsidRDefault="009D1770" w:rsidP="009D1770">
            <w:pPr>
              <w:rPr>
                <w:rFonts w:eastAsia="Times New Roman" w:cs="Arial"/>
                <w:sz w:val="18"/>
                <w:szCs w:val="18"/>
                <w:lang w:val="en-GB" w:eastAsia="de-CH"/>
              </w:rPr>
            </w:pPr>
          </w:p>
          <w:p w14:paraId="726ADD25" w14:textId="77777777" w:rsidR="009D1770" w:rsidRPr="009D1770" w:rsidRDefault="009D1770" w:rsidP="009D1770">
            <w:pPr>
              <w:rPr>
                <w:rFonts w:eastAsia="Times New Roman" w:cs="Arial"/>
                <w:sz w:val="18"/>
                <w:szCs w:val="18"/>
                <w:lang w:val="en-GB" w:eastAsia="de-CH"/>
              </w:rPr>
            </w:pPr>
          </w:p>
          <w:p w14:paraId="08B2C211" w14:textId="77777777" w:rsidR="009D1770" w:rsidRPr="009D1770" w:rsidRDefault="009D1770" w:rsidP="009D1770">
            <w:pPr>
              <w:rPr>
                <w:rFonts w:eastAsia="Times New Roman" w:cs="Arial"/>
                <w:sz w:val="18"/>
                <w:szCs w:val="18"/>
                <w:lang w:val="en-GB" w:eastAsia="de-CH"/>
              </w:rPr>
            </w:pPr>
          </w:p>
          <w:p w14:paraId="4CCBAFC3" w14:textId="77777777" w:rsidR="009D1770" w:rsidRPr="009D1770" w:rsidRDefault="009D1770" w:rsidP="009D1770">
            <w:pPr>
              <w:rPr>
                <w:rFonts w:eastAsia="Times New Roman" w:cs="Arial"/>
                <w:sz w:val="18"/>
                <w:szCs w:val="18"/>
                <w:lang w:val="en-GB" w:eastAsia="de-CH"/>
              </w:rPr>
            </w:pPr>
          </w:p>
          <w:p w14:paraId="3D229E69"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7424026D" w14:textId="77777777" w:rsidR="009D1770" w:rsidRPr="009D1770" w:rsidRDefault="009D1770" w:rsidP="009D1770">
            <w:pPr>
              <w:rPr>
                <w:rFonts w:eastAsia="Times New Roman" w:cs="Arial"/>
                <w:sz w:val="18"/>
                <w:szCs w:val="18"/>
                <w:lang w:val="en-GB" w:eastAsia="de-CH"/>
              </w:rPr>
            </w:pPr>
          </w:p>
          <w:p w14:paraId="247DF919" w14:textId="77777777" w:rsidR="009D1770" w:rsidRPr="009D1770" w:rsidRDefault="009D1770" w:rsidP="009D1770">
            <w:pPr>
              <w:rPr>
                <w:rFonts w:eastAsia="Times New Roman" w:cs="Arial"/>
                <w:sz w:val="18"/>
                <w:szCs w:val="18"/>
                <w:lang w:val="en-GB" w:eastAsia="de-CH"/>
              </w:rPr>
            </w:pPr>
          </w:p>
          <w:p w14:paraId="0FCA0455" w14:textId="77777777" w:rsidR="009D1770" w:rsidRPr="009D1770" w:rsidRDefault="009D1770" w:rsidP="009D1770">
            <w:pPr>
              <w:rPr>
                <w:rFonts w:eastAsia="Times New Roman" w:cs="Arial"/>
                <w:sz w:val="18"/>
                <w:szCs w:val="18"/>
                <w:lang w:val="en-GB" w:eastAsia="de-CH"/>
              </w:rPr>
            </w:pPr>
          </w:p>
          <w:p w14:paraId="5414F8F6" w14:textId="77777777" w:rsidR="009D1770" w:rsidRPr="009D1770" w:rsidRDefault="009D1770" w:rsidP="009D1770">
            <w:pPr>
              <w:rPr>
                <w:rFonts w:eastAsia="Times New Roman" w:cs="Arial"/>
                <w:sz w:val="18"/>
                <w:szCs w:val="18"/>
                <w:lang w:val="en-GB" w:eastAsia="de-CH"/>
              </w:rPr>
            </w:pPr>
          </w:p>
          <w:p w14:paraId="439FC52A" w14:textId="77777777" w:rsidR="009D1770" w:rsidRPr="009D1770" w:rsidRDefault="009D1770" w:rsidP="009D1770">
            <w:pPr>
              <w:rPr>
                <w:rFonts w:eastAsia="Times New Roman" w:cs="Arial"/>
                <w:sz w:val="18"/>
                <w:szCs w:val="18"/>
                <w:lang w:val="en-GB" w:eastAsia="de-CH"/>
              </w:rPr>
            </w:pPr>
          </w:p>
          <w:p w14:paraId="635BC741" w14:textId="77777777" w:rsidR="009D1770" w:rsidRPr="009D1770" w:rsidRDefault="009D1770" w:rsidP="009D1770">
            <w:pPr>
              <w:rPr>
                <w:rFonts w:eastAsia="Times New Roman" w:cs="Arial"/>
                <w:sz w:val="18"/>
                <w:szCs w:val="18"/>
                <w:lang w:val="en-GB" w:eastAsia="de-CH"/>
              </w:rPr>
            </w:pPr>
          </w:p>
          <w:p w14:paraId="52F7F123" w14:textId="77777777" w:rsidR="009D1770" w:rsidRPr="009D1770" w:rsidRDefault="009D1770" w:rsidP="009D1770">
            <w:pPr>
              <w:rPr>
                <w:rFonts w:eastAsia="Times New Roman" w:cs="Arial"/>
                <w:sz w:val="18"/>
                <w:szCs w:val="18"/>
                <w:lang w:val="en-GB" w:eastAsia="de-CH"/>
              </w:rPr>
            </w:pPr>
          </w:p>
          <w:p w14:paraId="0CEAB478" w14:textId="77777777" w:rsidR="009D1770" w:rsidRPr="009D1770" w:rsidRDefault="009D1770" w:rsidP="009D1770">
            <w:pPr>
              <w:rPr>
                <w:rFonts w:eastAsia="Times New Roman" w:cs="Arial"/>
                <w:sz w:val="18"/>
                <w:szCs w:val="18"/>
                <w:lang w:val="en-GB" w:eastAsia="de-CH"/>
              </w:rPr>
            </w:pPr>
          </w:p>
          <w:p w14:paraId="231A1086"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39F8AF9C" w14:textId="77777777" w:rsidR="009D1770" w:rsidRPr="009D1770" w:rsidRDefault="009D1770" w:rsidP="009D1770">
            <w:pPr>
              <w:rPr>
                <w:rFonts w:eastAsia="Times New Roman" w:cs="Arial"/>
                <w:sz w:val="18"/>
                <w:szCs w:val="18"/>
                <w:lang w:val="en-GB" w:eastAsia="de-CH"/>
              </w:rPr>
            </w:pPr>
          </w:p>
          <w:p w14:paraId="1475BFBA" w14:textId="77777777" w:rsidR="009D1770" w:rsidRPr="009D1770" w:rsidRDefault="009D1770" w:rsidP="009D1770">
            <w:pPr>
              <w:rPr>
                <w:rFonts w:eastAsia="Times New Roman" w:cs="Arial"/>
                <w:sz w:val="18"/>
                <w:szCs w:val="18"/>
                <w:lang w:val="en-GB" w:eastAsia="de-CH"/>
              </w:rPr>
            </w:pPr>
          </w:p>
          <w:p w14:paraId="04490410" w14:textId="77777777" w:rsidR="009D1770" w:rsidRPr="009D1770" w:rsidRDefault="009D1770" w:rsidP="009D1770">
            <w:pPr>
              <w:rPr>
                <w:rFonts w:eastAsia="Times New Roman" w:cs="Arial"/>
                <w:sz w:val="18"/>
                <w:szCs w:val="18"/>
                <w:lang w:val="en-GB" w:eastAsia="de-CH"/>
              </w:rPr>
            </w:pPr>
          </w:p>
          <w:p w14:paraId="002D83DA" w14:textId="77777777" w:rsidR="009D1770" w:rsidRPr="009D1770" w:rsidRDefault="009D1770" w:rsidP="009D1770">
            <w:pPr>
              <w:rPr>
                <w:rFonts w:eastAsia="Times New Roman" w:cs="Arial"/>
                <w:sz w:val="18"/>
                <w:szCs w:val="18"/>
                <w:lang w:val="en-GB" w:eastAsia="de-CH"/>
              </w:rPr>
            </w:pPr>
          </w:p>
          <w:p w14:paraId="6D27F1D9" w14:textId="77777777" w:rsidR="009D1770" w:rsidRPr="009D1770" w:rsidRDefault="009D1770" w:rsidP="009D1770">
            <w:pPr>
              <w:rPr>
                <w:rFonts w:eastAsia="Times New Roman" w:cs="Arial"/>
                <w:sz w:val="18"/>
                <w:szCs w:val="18"/>
                <w:lang w:val="en-GB" w:eastAsia="de-CH"/>
              </w:rPr>
            </w:pPr>
          </w:p>
          <w:p w14:paraId="3075FFC1" w14:textId="77777777" w:rsidR="009D1770" w:rsidRPr="009D1770" w:rsidRDefault="009D1770" w:rsidP="009D1770">
            <w:pPr>
              <w:rPr>
                <w:rFonts w:eastAsia="Times New Roman" w:cs="Arial"/>
                <w:sz w:val="18"/>
                <w:szCs w:val="18"/>
                <w:lang w:val="en-GB" w:eastAsia="de-CH"/>
              </w:rPr>
            </w:pPr>
          </w:p>
          <w:p w14:paraId="39E162F5" w14:textId="77777777" w:rsidR="009D1770" w:rsidRPr="009D1770" w:rsidRDefault="009D1770" w:rsidP="009D1770">
            <w:pPr>
              <w:rPr>
                <w:rFonts w:eastAsia="Times New Roman" w:cs="Arial"/>
                <w:sz w:val="18"/>
                <w:szCs w:val="18"/>
                <w:lang w:val="en-GB" w:eastAsia="de-CH"/>
              </w:rPr>
            </w:pPr>
          </w:p>
          <w:p w14:paraId="169E34A9" w14:textId="77777777" w:rsidR="009D1770" w:rsidRPr="009D1770" w:rsidRDefault="009D1770" w:rsidP="009D1770">
            <w:pPr>
              <w:rPr>
                <w:rFonts w:eastAsia="Times New Roman" w:cs="Arial"/>
                <w:sz w:val="18"/>
                <w:szCs w:val="18"/>
                <w:lang w:val="en-GB" w:eastAsia="de-CH"/>
              </w:rPr>
            </w:pPr>
          </w:p>
          <w:p w14:paraId="4E570133"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7AD5D824" w14:textId="77777777" w:rsidR="009D1770" w:rsidRPr="009D1770" w:rsidRDefault="009D1770" w:rsidP="009D1770">
            <w:pPr>
              <w:rPr>
                <w:rFonts w:eastAsia="Times New Roman" w:cs="Arial"/>
                <w:sz w:val="18"/>
                <w:szCs w:val="18"/>
                <w:lang w:val="en-GB" w:eastAsia="de-CH"/>
              </w:rPr>
            </w:pPr>
          </w:p>
          <w:p w14:paraId="78D1DC61" w14:textId="77777777" w:rsidR="009D1770" w:rsidRPr="009D1770" w:rsidRDefault="009D1770" w:rsidP="009D1770">
            <w:pPr>
              <w:rPr>
                <w:rFonts w:eastAsia="Times New Roman" w:cs="Arial"/>
                <w:sz w:val="18"/>
                <w:szCs w:val="18"/>
                <w:lang w:val="en-GB" w:eastAsia="de-CH"/>
              </w:rPr>
            </w:pPr>
          </w:p>
          <w:p w14:paraId="26006675" w14:textId="77777777" w:rsidR="009D1770" w:rsidRPr="009D1770" w:rsidRDefault="009D1770" w:rsidP="009D1770">
            <w:pPr>
              <w:rPr>
                <w:rFonts w:eastAsia="Times New Roman" w:cs="Arial"/>
                <w:sz w:val="18"/>
                <w:szCs w:val="18"/>
                <w:lang w:val="en-GB" w:eastAsia="de-CH"/>
              </w:rPr>
            </w:pPr>
          </w:p>
          <w:p w14:paraId="78675BA9" w14:textId="77777777" w:rsidR="009D1770" w:rsidRPr="009D1770" w:rsidRDefault="009D1770" w:rsidP="009D1770">
            <w:pPr>
              <w:rPr>
                <w:rFonts w:eastAsia="Times New Roman" w:cs="Arial"/>
                <w:sz w:val="18"/>
                <w:szCs w:val="18"/>
                <w:lang w:val="en-GB" w:eastAsia="de-CH"/>
              </w:rPr>
            </w:pPr>
          </w:p>
          <w:p w14:paraId="30345556" w14:textId="77777777" w:rsidR="009D1770" w:rsidRPr="009D1770" w:rsidRDefault="009D1770" w:rsidP="009D1770">
            <w:pPr>
              <w:rPr>
                <w:rFonts w:eastAsia="Times New Roman" w:cs="Arial"/>
                <w:sz w:val="18"/>
                <w:szCs w:val="18"/>
                <w:lang w:val="en-GB" w:eastAsia="de-CH"/>
              </w:rPr>
            </w:pPr>
          </w:p>
          <w:p w14:paraId="62BA904B" w14:textId="77777777" w:rsidR="009D1770" w:rsidRPr="009D1770" w:rsidRDefault="009D1770" w:rsidP="009D1770">
            <w:pPr>
              <w:rPr>
                <w:rFonts w:eastAsia="Times New Roman" w:cs="Arial"/>
                <w:sz w:val="18"/>
                <w:szCs w:val="18"/>
                <w:lang w:val="en-GB" w:eastAsia="de-CH"/>
              </w:rPr>
            </w:pPr>
          </w:p>
          <w:p w14:paraId="2A3E7519"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391F107B" w14:textId="77777777" w:rsidR="009D1770" w:rsidRPr="009D1770" w:rsidRDefault="009D1770" w:rsidP="009D1770">
            <w:pPr>
              <w:rPr>
                <w:rFonts w:eastAsia="Times New Roman" w:cs="Arial"/>
                <w:sz w:val="18"/>
                <w:szCs w:val="18"/>
                <w:lang w:val="en-GB" w:eastAsia="de-CH"/>
              </w:rPr>
            </w:pPr>
          </w:p>
          <w:p w14:paraId="77C814B3" w14:textId="77777777" w:rsidR="009D1770" w:rsidRPr="009D1770" w:rsidRDefault="009D1770" w:rsidP="009D1770">
            <w:pPr>
              <w:rPr>
                <w:rFonts w:eastAsia="Times New Roman" w:cs="Arial"/>
                <w:sz w:val="18"/>
                <w:szCs w:val="18"/>
                <w:lang w:val="en-GB" w:eastAsia="de-CH"/>
              </w:rPr>
            </w:pPr>
          </w:p>
          <w:p w14:paraId="51CF04F2" w14:textId="77777777" w:rsidR="009D1770" w:rsidRPr="009D1770" w:rsidRDefault="009D1770" w:rsidP="009D1770">
            <w:pPr>
              <w:rPr>
                <w:rFonts w:eastAsia="Times New Roman" w:cs="Arial"/>
                <w:sz w:val="18"/>
                <w:szCs w:val="18"/>
                <w:lang w:val="en-GB" w:eastAsia="de-CH"/>
              </w:rPr>
            </w:pPr>
          </w:p>
          <w:p w14:paraId="0DFDA3BD" w14:textId="77777777" w:rsidR="009D1770" w:rsidRPr="009D1770" w:rsidRDefault="009D1770" w:rsidP="009D1770">
            <w:pPr>
              <w:rPr>
                <w:rFonts w:eastAsia="Times New Roman" w:cs="Arial"/>
                <w:sz w:val="18"/>
                <w:szCs w:val="18"/>
                <w:lang w:val="en-GB" w:eastAsia="de-CH"/>
              </w:rPr>
            </w:pPr>
          </w:p>
          <w:p w14:paraId="567F4BBF"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tc>
        <w:tc>
          <w:tcPr>
            <w:tcW w:w="3240" w:type="dxa"/>
            <w:shd w:val="clear" w:color="auto" w:fill="auto"/>
          </w:tcPr>
          <w:p w14:paraId="6C89C02A"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lastRenderedPageBreak/>
              <w:t>Assumptions:</w:t>
            </w:r>
          </w:p>
          <w:p w14:paraId="7B9E0D08"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Knowing the channels to reach the target group</w:t>
            </w:r>
          </w:p>
          <w:p w14:paraId="7966DCD2"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Clear and relevant information about the target group</w:t>
            </w:r>
          </w:p>
          <w:p w14:paraId="7A325A4C"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Relevant problem mapping</w:t>
            </w:r>
          </w:p>
          <w:p w14:paraId="78BF191B"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Political and strategic priorities remain as agreed upon are adequate</w:t>
            </w:r>
          </w:p>
          <w:p w14:paraId="5633189E" w14:textId="77777777" w:rsidR="009D1770" w:rsidRPr="009D1770" w:rsidRDefault="009D1770" w:rsidP="009D1770">
            <w:pPr>
              <w:spacing w:after="180" w:line="260" w:lineRule="atLeast"/>
              <w:jc w:val="both"/>
              <w:rPr>
                <w:rFonts w:eastAsia="Times New Roman" w:cs="Arial"/>
                <w:sz w:val="18"/>
                <w:szCs w:val="18"/>
                <w:lang w:val="en-GB" w:eastAsia="de-CH"/>
              </w:rPr>
            </w:pPr>
            <w:r w:rsidRPr="009D1770">
              <w:rPr>
                <w:rFonts w:eastAsia="Times New Roman" w:cs="Arial"/>
                <w:sz w:val="18"/>
                <w:szCs w:val="18"/>
                <w:lang w:val="en-GB" w:eastAsia="de-CH"/>
              </w:rPr>
              <w:t>Availability of target group</w:t>
            </w:r>
          </w:p>
          <w:p w14:paraId="01445053"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34CA3B5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Universities` lack of interest</w:t>
            </w:r>
          </w:p>
          <w:p w14:paraId="4D538BD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Time constraints to implement SSIP activities by the end of 2028</w:t>
            </w:r>
          </w:p>
          <w:p w14:paraId="1928998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Price increases to activities </w:t>
            </w:r>
          </w:p>
          <w:p w14:paraId="459686BE"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Target group overwhelmed with work and extra trainings</w:t>
            </w:r>
          </w:p>
          <w:p w14:paraId="3ABBF16E"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Political and strategic priorities change due to world changing events.  </w:t>
            </w:r>
          </w:p>
          <w:p w14:paraId="5729CA9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Few experts, who are very occupied.</w:t>
            </w:r>
          </w:p>
          <w:p w14:paraId="794E2DEA" w14:textId="77777777" w:rsidR="009D1770" w:rsidRPr="009D1770" w:rsidRDefault="009D1770" w:rsidP="009D1770">
            <w:pPr>
              <w:spacing w:before="60"/>
              <w:rPr>
                <w:rFonts w:eastAsia="Times New Roman" w:cs="Arial"/>
                <w:sz w:val="18"/>
                <w:szCs w:val="18"/>
                <w:u w:val="single"/>
                <w:lang w:val="en-GB" w:eastAsia="de-CH"/>
              </w:rPr>
            </w:pPr>
          </w:p>
        </w:tc>
      </w:tr>
      <w:tr w:rsidR="009D1770" w:rsidRPr="009D1770" w14:paraId="75AD166B" w14:textId="77777777" w:rsidTr="009D1770">
        <w:trPr>
          <w:trHeight w:val="1040"/>
        </w:trPr>
        <w:tc>
          <w:tcPr>
            <w:tcW w:w="4068" w:type="dxa"/>
            <w:shd w:val="clear" w:color="auto" w:fill="auto"/>
          </w:tcPr>
          <w:p w14:paraId="24DCA043" w14:textId="77777777" w:rsidR="009D1770" w:rsidRPr="009D1770" w:rsidRDefault="009D1770" w:rsidP="009D1770">
            <w:pPr>
              <w:spacing w:before="60"/>
              <w:ind w:left="23"/>
              <w:contextualSpacing/>
              <w:jc w:val="both"/>
              <w:rPr>
                <w:rFonts w:eastAsia="Times New Roman" w:cs="Arial"/>
                <w:sz w:val="18"/>
                <w:szCs w:val="18"/>
                <w:u w:val="single"/>
                <w:lang w:val="en-GB"/>
              </w:rPr>
            </w:pPr>
            <w:r w:rsidRPr="009D1770">
              <w:rPr>
                <w:rFonts w:eastAsia="Times New Roman" w:cs="Arial"/>
                <w:b/>
                <w:bCs/>
                <w:sz w:val="18"/>
                <w:szCs w:val="18"/>
                <w:lang w:val="en-GB"/>
              </w:rPr>
              <w:t>Output 2.2</w:t>
            </w:r>
            <w:r w:rsidRPr="009D1770">
              <w:rPr>
                <w:rFonts w:eastAsia="Times New Roman" w:cs="Arial"/>
                <w:sz w:val="18"/>
                <w:szCs w:val="18"/>
                <w:lang w:val="en-GB"/>
              </w:rPr>
              <w:t xml:space="preserve"> </w:t>
            </w:r>
            <w:r w:rsidRPr="009D1770">
              <w:rPr>
                <w:rFonts w:eastAsia="Times New Roman" w:cs="Arial"/>
                <w:sz w:val="18"/>
                <w:szCs w:val="18"/>
                <w:u w:val="single"/>
                <w:lang w:val="en-GB"/>
              </w:rPr>
              <w:t>Professionals in the fields of education and social welfare have received complementary training according to new curricula.</w:t>
            </w:r>
          </w:p>
          <w:p w14:paraId="3EFCF69E" w14:textId="77777777" w:rsidR="009D1770" w:rsidRPr="009D1770" w:rsidRDefault="009D1770" w:rsidP="009D1770">
            <w:pPr>
              <w:spacing w:before="60"/>
              <w:ind w:left="23"/>
              <w:contextualSpacing/>
              <w:jc w:val="both"/>
              <w:rPr>
                <w:rFonts w:eastAsia="Times New Roman" w:cs="Arial"/>
                <w:b/>
                <w:bCs/>
                <w:sz w:val="18"/>
                <w:szCs w:val="18"/>
                <w:u w:val="single"/>
                <w:lang w:val="en-GB"/>
              </w:rPr>
            </w:pPr>
          </w:p>
          <w:p w14:paraId="098DE1CB" w14:textId="77777777" w:rsidR="009D1770" w:rsidRPr="009D1770" w:rsidRDefault="009D1770" w:rsidP="009D1770">
            <w:pPr>
              <w:spacing w:before="60"/>
              <w:ind w:left="23"/>
              <w:contextualSpacing/>
              <w:jc w:val="both"/>
              <w:rPr>
                <w:rFonts w:eastAsia="Times New Roman" w:cs="Arial"/>
                <w:b/>
                <w:sz w:val="18"/>
                <w:szCs w:val="18"/>
                <w:lang w:val="en-GB"/>
              </w:rPr>
            </w:pPr>
            <w:r w:rsidRPr="009D1770">
              <w:rPr>
                <w:rFonts w:eastAsia="Times New Roman" w:cs="Arial"/>
                <w:sz w:val="18"/>
                <w:szCs w:val="18"/>
                <w:lang w:val="en-GB"/>
              </w:rPr>
              <w:t>(Activities: Training and counselling system; In-service training for professionals in the education sector)</w:t>
            </w:r>
          </w:p>
        </w:tc>
        <w:tc>
          <w:tcPr>
            <w:tcW w:w="4620" w:type="dxa"/>
            <w:shd w:val="clear" w:color="auto" w:fill="auto"/>
          </w:tcPr>
          <w:p w14:paraId="231BECC8" w14:textId="77777777" w:rsidR="009D1770" w:rsidRPr="009D1770" w:rsidRDefault="009D1770" w:rsidP="009D1770">
            <w:pPr>
              <w:spacing w:before="60"/>
              <w:rPr>
                <w:rFonts w:eastAsia="Times New Roman" w:cs="Arial"/>
                <w:sz w:val="18"/>
                <w:szCs w:val="18"/>
                <w:u w:val="single"/>
                <w:lang w:val="en-GB" w:eastAsia="de-CH"/>
              </w:rPr>
            </w:pPr>
            <w:r w:rsidRPr="009D1770">
              <w:rPr>
                <w:rFonts w:eastAsia="Times New Roman" w:cs="Arial"/>
                <w:b/>
                <w:bCs/>
                <w:sz w:val="18"/>
                <w:szCs w:val="18"/>
                <w:u w:val="single"/>
                <w:lang w:val="en-GB" w:eastAsia="de-CH"/>
              </w:rPr>
              <w:t xml:space="preserve">OPI 2.8 </w:t>
            </w:r>
            <w:r w:rsidRPr="009D1770">
              <w:rPr>
                <w:rFonts w:eastAsia="Times New Roman" w:cs="Arial"/>
                <w:sz w:val="18"/>
                <w:szCs w:val="18"/>
                <w:u w:val="single"/>
                <w:lang w:val="en-GB" w:eastAsia="de-CH"/>
              </w:rPr>
              <w:t>Complementary training modules developed.</w:t>
            </w:r>
          </w:p>
          <w:p w14:paraId="01578BCD"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 number</w:t>
            </w:r>
          </w:p>
          <w:p w14:paraId="169AF478"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51A14D86"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15 modules developed</w:t>
            </w:r>
          </w:p>
          <w:p w14:paraId="34280049" w14:textId="77777777" w:rsidR="009D1770" w:rsidRPr="009D1770" w:rsidRDefault="009D1770" w:rsidP="009D1770">
            <w:pPr>
              <w:spacing w:line="260" w:lineRule="atLeast"/>
              <w:rPr>
                <w:rFonts w:eastAsia="Arial" w:cs="Arial"/>
                <w:b/>
                <w:bCs/>
                <w:sz w:val="18"/>
                <w:szCs w:val="18"/>
                <w:u w:val="single"/>
                <w:lang w:val="en-GB"/>
              </w:rPr>
            </w:pPr>
          </w:p>
          <w:p w14:paraId="7D9FB035" w14:textId="77777777" w:rsidR="009D1770" w:rsidRPr="009D1770" w:rsidRDefault="009D1770" w:rsidP="009D1770">
            <w:pPr>
              <w:spacing w:line="260" w:lineRule="atLeast"/>
              <w:jc w:val="both"/>
              <w:rPr>
                <w:rFonts w:eastAsia="Arial" w:cs="Arial"/>
                <w:sz w:val="18"/>
                <w:szCs w:val="18"/>
                <w:u w:val="single"/>
                <w:lang w:val="en-GB"/>
              </w:rPr>
            </w:pPr>
            <w:r w:rsidRPr="009D1770">
              <w:rPr>
                <w:rFonts w:eastAsia="Arial" w:cs="Arial"/>
                <w:b/>
                <w:sz w:val="18"/>
                <w:szCs w:val="18"/>
                <w:lang w:val="en-GB"/>
              </w:rPr>
              <w:t>OPI 2.</w:t>
            </w:r>
            <w:r w:rsidRPr="009D1770">
              <w:rPr>
                <w:rFonts w:eastAsia="Arial" w:cs="Arial"/>
                <w:b/>
                <w:bCs/>
                <w:sz w:val="18"/>
                <w:szCs w:val="18"/>
                <w:lang w:val="en-GB"/>
              </w:rPr>
              <w:t>9</w:t>
            </w:r>
            <w:r w:rsidRPr="009D1770">
              <w:rPr>
                <w:rFonts w:eastAsia="Arial" w:cs="Arial"/>
                <w:b/>
                <w:sz w:val="18"/>
                <w:szCs w:val="18"/>
                <w:lang w:val="en-GB"/>
              </w:rPr>
              <w:t xml:space="preserve"> </w:t>
            </w:r>
            <w:r w:rsidRPr="009D1770">
              <w:rPr>
                <w:rFonts w:eastAsia="Arial" w:cs="Arial"/>
                <w:sz w:val="18"/>
                <w:szCs w:val="18"/>
                <w:u w:val="single"/>
                <w:lang w:val="en-GB"/>
              </w:rPr>
              <w:t>In-service training modules that will be developed mapped.</w:t>
            </w:r>
          </w:p>
          <w:p w14:paraId="7237CA3A"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6155FF57"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3B319894"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p>
          <w:p w14:paraId="78B735C9" w14:textId="77777777" w:rsidR="009D1770" w:rsidRPr="009D1770" w:rsidRDefault="009D1770" w:rsidP="009D1770">
            <w:pPr>
              <w:spacing w:line="260" w:lineRule="atLeast"/>
              <w:rPr>
                <w:rFonts w:eastAsia="Arial" w:cs="Arial"/>
                <w:b/>
                <w:bCs/>
                <w:sz w:val="18"/>
                <w:szCs w:val="18"/>
                <w:u w:val="single"/>
                <w:lang w:val="en-GB"/>
              </w:rPr>
            </w:pPr>
            <w:r w:rsidRPr="009D1770">
              <w:rPr>
                <w:rFonts w:eastAsia="Arial" w:cs="Arial"/>
                <w:b/>
                <w:sz w:val="18"/>
                <w:szCs w:val="18"/>
                <w:lang w:val="en-GB"/>
              </w:rPr>
              <w:t>OPI 2.</w:t>
            </w:r>
            <w:r w:rsidRPr="009D1770">
              <w:rPr>
                <w:rFonts w:eastAsia="Arial" w:cs="Arial"/>
                <w:b/>
                <w:bCs/>
                <w:sz w:val="18"/>
                <w:szCs w:val="18"/>
                <w:lang w:val="en-GB"/>
              </w:rPr>
              <w:t>10</w:t>
            </w:r>
            <w:r w:rsidRPr="009D1770">
              <w:rPr>
                <w:rFonts w:eastAsia="Arial" w:cs="Arial"/>
                <w:b/>
                <w:sz w:val="18"/>
                <w:szCs w:val="18"/>
                <w:lang w:val="en-GB"/>
              </w:rPr>
              <w:t xml:space="preserve"> </w:t>
            </w:r>
            <w:r w:rsidRPr="009D1770">
              <w:rPr>
                <w:rFonts w:eastAsia="Arial" w:cs="Arial"/>
                <w:b/>
                <w:bCs/>
                <w:sz w:val="18"/>
                <w:szCs w:val="18"/>
                <w:u w:val="single"/>
                <w:lang w:val="en-GB"/>
              </w:rPr>
              <w:t>T</w:t>
            </w:r>
            <w:r w:rsidRPr="009D1770">
              <w:rPr>
                <w:rFonts w:eastAsia="Arial" w:cs="Arial"/>
                <w:sz w:val="18"/>
                <w:szCs w:val="18"/>
                <w:u w:val="single"/>
                <w:lang w:val="en-GB"/>
              </w:rPr>
              <w:t>raining modules developed.</w:t>
            </w:r>
          </w:p>
          <w:p w14:paraId="27975FED"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7547BCF8"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5C2966EF"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p>
          <w:p w14:paraId="3B5ECDF2" w14:textId="77777777" w:rsidR="009D1770" w:rsidRPr="009D1770" w:rsidRDefault="009D1770" w:rsidP="009D1770">
            <w:pPr>
              <w:spacing w:line="260" w:lineRule="atLeast"/>
              <w:rPr>
                <w:rFonts w:eastAsia="Arial" w:cs="Arial"/>
                <w:b/>
                <w:bCs/>
                <w:sz w:val="18"/>
                <w:szCs w:val="18"/>
                <w:u w:val="single"/>
                <w:lang w:val="en-GB"/>
              </w:rPr>
            </w:pPr>
          </w:p>
          <w:p w14:paraId="3F0F7EB4" w14:textId="6BF29326" w:rsidR="009D1770" w:rsidRPr="009D1770" w:rsidRDefault="009D1770" w:rsidP="009D1770">
            <w:pPr>
              <w:spacing w:line="260" w:lineRule="atLeast"/>
              <w:rPr>
                <w:rFonts w:eastAsia="Arial" w:cs="Arial"/>
                <w:sz w:val="18"/>
                <w:szCs w:val="18"/>
                <w:u w:val="single"/>
                <w:lang w:val="en-GB"/>
              </w:rPr>
            </w:pPr>
            <w:r w:rsidRPr="009D1770">
              <w:rPr>
                <w:rFonts w:eastAsia="Arial" w:cs="Arial"/>
                <w:b/>
                <w:sz w:val="18"/>
                <w:szCs w:val="18"/>
                <w:lang w:val="en-GB"/>
              </w:rPr>
              <w:t>OPI 2.</w:t>
            </w:r>
            <w:r w:rsidRPr="009D1770">
              <w:rPr>
                <w:rFonts w:eastAsia="Arial" w:cs="Arial"/>
                <w:b/>
                <w:bCs/>
                <w:sz w:val="18"/>
                <w:szCs w:val="18"/>
                <w:lang w:val="en-GB"/>
              </w:rPr>
              <w:t>11</w:t>
            </w:r>
            <w:r w:rsidRPr="009D1770">
              <w:rPr>
                <w:rFonts w:eastAsia="Arial" w:cs="Arial"/>
                <w:b/>
                <w:sz w:val="18"/>
                <w:szCs w:val="18"/>
                <w:lang w:val="en-GB"/>
              </w:rPr>
              <w:t xml:space="preserve"> </w:t>
            </w:r>
            <w:r w:rsidRPr="009D1770">
              <w:rPr>
                <w:rFonts w:eastAsia="Arial" w:cs="Arial"/>
                <w:sz w:val="18"/>
                <w:szCs w:val="18"/>
                <w:u w:val="single"/>
                <w:lang w:val="en-GB"/>
              </w:rPr>
              <w:t>Trainers trained on new modules.</w:t>
            </w:r>
          </w:p>
          <w:p w14:paraId="507C854C"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5412A081"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69A46448"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p>
          <w:p w14:paraId="62A7FBD1" w14:textId="77777777" w:rsidR="009D1770" w:rsidRPr="009D1770" w:rsidDel="00190085" w:rsidRDefault="009D1770" w:rsidP="009D1770">
            <w:pPr>
              <w:spacing w:line="260" w:lineRule="atLeast"/>
              <w:rPr>
                <w:rFonts w:eastAsia="Arial" w:cs="Arial"/>
                <w:sz w:val="18"/>
                <w:szCs w:val="18"/>
                <w:lang w:val="en-GB"/>
              </w:rPr>
            </w:pPr>
          </w:p>
          <w:p w14:paraId="61745CB6" w14:textId="50321B85" w:rsidR="009D1770" w:rsidRPr="009D1770" w:rsidRDefault="009D1770" w:rsidP="009D1770">
            <w:pPr>
              <w:spacing w:before="60"/>
              <w:rPr>
                <w:rFonts w:eastAsia="Times New Roman" w:cs="Arial"/>
                <w:b/>
                <w:i/>
                <w:sz w:val="18"/>
                <w:szCs w:val="18"/>
                <w:lang w:val="en-GB" w:eastAsia="de-CH"/>
              </w:rPr>
            </w:pPr>
            <w:r w:rsidRPr="009D1770">
              <w:rPr>
                <w:rFonts w:eastAsia="Arial" w:cs="Arial"/>
                <w:b/>
                <w:sz w:val="18"/>
                <w:szCs w:val="18"/>
                <w:lang w:val="en-GB" w:eastAsia="de-CH"/>
              </w:rPr>
              <w:t>OPI 2.</w:t>
            </w:r>
            <w:r w:rsidRPr="009D1770">
              <w:rPr>
                <w:rFonts w:eastAsia="Times New Roman" w:cs="Arial"/>
                <w:b/>
                <w:bCs/>
                <w:sz w:val="18"/>
                <w:szCs w:val="18"/>
                <w:lang w:val="en-GB" w:eastAsia="de-CH"/>
              </w:rPr>
              <w:t>12</w:t>
            </w:r>
            <w:r w:rsidRPr="009D1770">
              <w:rPr>
                <w:rFonts w:eastAsia="Times New Roman" w:cs="Arial"/>
                <w:b/>
                <w:sz w:val="18"/>
                <w:szCs w:val="18"/>
                <w:lang w:val="en-GB" w:eastAsia="de-CH"/>
              </w:rPr>
              <w:t xml:space="preserve"> </w:t>
            </w:r>
            <w:commentRangeStart w:id="74"/>
            <w:ins w:id="75" w:author="Evelin Liechti" w:date="2024-11-08T12:16:00Z">
              <w:r w:rsidR="00C0624E">
                <w:rPr>
                  <w:rFonts w:eastAsia="Times New Roman" w:cs="Arial"/>
                  <w:b/>
                  <w:sz w:val="18"/>
                  <w:lang w:eastAsia="de-CH"/>
                </w:rPr>
                <w:t xml:space="preserve">/ </w:t>
              </w:r>
              <w:r w:rsidR="00C0624E" w:rsidRPr="00C0624E">
                <w:rPr>
                  <w:rFonts w:eastAsia="Times New Roman" w:cs="Arial"/>
                  <w:b/>
                  <w:sz w:val="18"/>
                  <w:szCs w:val="18"/>
                  <w:lang w:val="en-GB" w:eastAsia="de-CH"/>
                </w:rPr>
                <w:t xml:space="preserve">Core Indicator: CC_CI_1 </w:t>
              </w:r>
            </w:ins>
            <w:commentRangeEnd w:id="74"/>
            <w:r w:rsidR="00046A59">
              <w:rPr>
                <w:rStyle w:val="Kommentaariviide"/>
                <w:rFonts w:eastAsia="Times New Roman"/>
              </w:rPr>
              <w:commentReference w:id="74"/>
            </w:r>
            <w:r w:rsidRPr="009D1770">
              <w:rPr>
                <w:rFonts w:eastAsia="Times New Roman" w:cs="Arial"/>
                <w:sz w:val="18"/>
                <w:szCs w:val="18"/>
                <w:u w:val="single"/>
                <w:lang w:val="en-GB" w:eastAsia="de-CH"/>
              </w:rPr>
              <w:t xml:space="preserve">Professionals trained. </w:t>
            </w:r>
          </w:p>
          <w:p w14:paraId="48159F83"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Measurement unit:</w:t>
            </w:r>
            <w:r w:rsidRPr="009D1770">
              <w:rPr>
                <w:rFonts w:eastAsia="Times New Roman" w:cs="Arial"/>
                <w:color w:val="FF0000"/>
                <w:sz w:val="18"/>
                <w:szCs w:val="18"/>
                <w:lang w:val="en-GB" w:eastAsia="de-CH"/>
              </w:rPr>
              <w:t xml:space="preserve"> </w:t>
            </w:r>
            <w:r w:rsidRPr="009D1770">
              <w:rPr>
                <w:rFonts w:eastAsia="Times New Roman" w:cs="Arial"/>
                <w:sz w:val="18"/>
                <w:szCs w:val="18"/>
                <w:lang w:val="en-GB" w:eastAsia="de-CH"/>
              </w:rPr>
              <w:t>completed training course participations.</w:t>
            </w:r>
          </w:p>
          <w:p w14:paraId="009545ED"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0378C65F" w14:textId="0F71A75C" w:rsidR="00F05EB1" w:rsidRDefault="009D1770" w:rsidP="009D1770">
            <w:pPr>
              <w:spacing w:before="60"/>
              <w:rPr>
                <w:ins w:id="76" w:author="Olga Gnezdovski" w:date="2025-01-14T17:09:00Z"/>
                <w:rFonts w:eastAsia="Times New Roman" w:cs="Arial"/>
                <w:sz w:val="18"/>
                <w:szCs w:val="18"/>
                <w:lang w:val="en-GB" w:eastAsia="de-CH"/>
              </w:rPr>
            </w:pPr>
            <w:r w:rsidRPr="009D1770">
              <w:rPr>
                <w:rFonts w:eastAsia="Times New Roman" w:cs="Arial"/>
                <w:sz w:val="18"/>
                <w:szCs w:val="18"/>
                <w:lang w:val="en-GB" w:eastAsia="de-CH"/>
              </w:rPr>
              <w:t>Target: 10</w:t>
            </w:r>
            <w:del w:id="77" w:author="Olga Gnezdovski" w:date="2025-01-14T17:09:00Z">
              <w:r w:rsidRPr="009D1770" w:rsidDel="00F05EB1">
                <w:rPr>
                  <w:rFonts w:eastAsia="Times New Roman" w:cs="Arial"/>
                  <w:sz w:val="18"/>
                  <w:szCs w:val="18"/>
                  <w:lang w:val="en-GB" w:eastAsia="de-CH"/>
                </w:rPr>
                <w:delText xml:space="preserve"> </w:delText>
              </w:r>
            </w:del>
            <w:ins w:id="78" w:author="Olga Gnezdovski" w:date="2025-01-14T17:09:00Z">
              <w:r w:rsidR="00F05EB1">
                <w:rPr>
                  <w:rFonts w:eastAsia="Times New Roman" w:cs="Arial"/>
                  <w:sz w:val="18"/>
                  <w:szCs w:val="18"/>
                  <w:lang w:val="en-GB" w:eastAsia="de-CH"/>
                </w:rPr>
                <w:t> </w:t>
              </w:r>
            </w:ins>
            <w:r w:rsidRPr="009D1770">
              <w:rPr>
                <w:rFonts w:eastAsia="Times New Roman" w:cs="Arial"/>
                <w:sz w:val="18"/>
                <w:szCs w:val="18"/>
                <w:lang w:val="en-GB" w:eastAsia="de-CH"/>
              </w:rPr>
              <w:t>000</w:t>
            </w:r>
          </w:p>
          <w:p w14:paraId="728D54D2" w14:textId="36646E95" w:rsidR="00D84C67" w:rsidRPr="00D84C67" w:rsidRDefault="00D84C67">
            <w:pPr>
              <w:spacing w:before="60"/>
              <w:rPr>
                <w:ins w:id="79" w:author="Olga Gnezdovski" w:date="2025-01-14T17:09:00Z"/>
                <w:rFonts w:cs="Arial"/>
                <w:i/>
                <w:iCs/>
                <w:sz w:val="18"/>
                <w:szCs w:val="18"/>
                <w:lang w:val="en-GB" w:eastAsia="de-CH"/>
                <w:rPrChange w:id="80" w:author="Olga Gnezdovski" w:date="2025-01-14T17:10:00Z">
                  <w:rPr>
                    <w:ins w:id="81" w:author="Olga Gnezdovski" w:date="2025-01-14T17:09:00Z"/>
                    <w:rFonts w:ascii="Arial" w:hAnsi="Arial" w:cs="Arial"/>
                    <w:sz w:val="20"/>
                    <w:szCs w:val="20"/>
                  </w:rPr>
                </w:rPrChange>
              </w:rPr>
              <w:pPrChange w:id="82" w:author="Olga Gnezdovski" w:date="2025-01-14T17:10:00Z">
                <w:pPr>
                  <w:pStyle w:val="pf0"/>
                </w:pPr>
              </w:pPrChange>
            </w:pPr>
            <w:ins w:id="83" w:author="Olga Gnezdovski" w:date="2025-01-14T17:09:00Z">
              <w:r w:rsidRPr="00D84C67">
                <w:rPr>
                  <w:rFonts w:eastAsia="Times New Roman" w:cs="Arial"/>
                  <w:i/>
                  <w:iCs/>
                  <w:sz w:val="18"/>
                  <w:szCs w:val="18"/>
                  <w:lang w:val="en-GB" w:eastAsia="de-CH"/>
                  <w:rPrChange w:id="84" w:author="Olga Gnezdovski" w:date="2025-01-14T17:10:00Z">
                    <w:rPr>
                      <w:rFonts w:cs="Arial"/>
                      <w:sz w:val="18"/>
                      <w:szCs w:val="18"/>
                      <w:lang w:val="en-GB" w:eastAsia="de-CH"/>
                    </w:rPr>
                  </w:rPrChange>
                </w:rPr>
                <w:t xml:space="preserve">* </w:t>
              </w:r>
            </w:ins>
            <w:proofErr w:type="gramStart"/>
            <w:ins w:id="85" w:author="Olga Gnezdovski" w:date="2025-01-14T17:10:00Z">
              <w:r w:rsidR="00F55EB2">
                <w:rPr>
                  <w:rFonts w:eastAsia="Times New Roman" w:cs="Arial"/>
                  <w:i/>
                  <w:iCs/>
                  <w:sz w:val="18"/>
                  <w:szCs w:val="18"/>
                  <w:lang w:val="en-GB" w:eastAsia="de-CH"/>
                </w:rPr>
                <w:t>indicator</w:t>
              </w:r>
              <w:proofErr w:type="gramEnd"/>
              <w:r w:rsidR="00F55EB2">
                <w:rPr>
                  <w:rFonts w:eastAsia="Times New Roman" w:cs="Arial"/>
                  <w:i/>
                  <w:iCs/>
                  <w:sz w:val="18"/>
                  <w:szCs w:val="18"/>
                  <w:lang w:val="en-GB" w:eastAsia="de-CH"/>
                </w:rPr>
                <w:t xml:space="preserve"> contributes to the</w:t>
              </w:r>
            </w:ins>
            <w:r w:rsidR="009D1770" w:rsidRPr="00D84C67">
              <w:rPr>
                <w:rFonts w:eastAsia="Times New Roman" w:cs="Arial"/>
                <w:i/>
                <w:iCs/>
                <w:sz w:val="18"/>
                <w:szCs w:val="18"/>
                <w:lang w:val="en-GB" w:eastAsia="de-CH"/>
                <w:rPrChange w:id="86" w:author="Olga Gnezdovski" w:date="2025-01-14T17:10:00Z">
                  <w:rPr>
                    <w:rFonts w:cs="Arial"/>
                    <w:sz w:val="18"/>
                    <w:szCs w:val="18"/>
                    <w:lang w:val="en-GB" w:eastAsia="de-CH"/>
                  </w:rPr>
                </w:rPrChange>
              </w:rPr>
              <w:t xml:space="preserve"> </w:t>
            </w:r>
            <w:ins w:id="87" w:author="Olga Gnezdovski" w:date="2025-01-14T17:09:00Z">
              <w:r w:rsidRPr="00D84C67">
                <w:rPr>
                  <w:rFonts w:cs="Arial"/>
                  <w:i/>
                  <w:iCs/>
                  <w:lang w:val="en-GB" w:eastAsia="de-CH"/>
                  <w:rPrChange w:id="88" w:author="Olga Gnezdovski" w:date="2025-01-14T17:10:00Z">
                    <w:rPr>
                      <w:rStyle w:val="cf01"/>
                    </w:rPr>
                  </w:rPrChange>
                </w:rPr>
                <w:t xml:space="preserve">SDG target 16.6: Develop effective, accountable and transparent institutions at all levels. </w:t>
              </w:r>
            </w:ins>
          </w:p>
          <w:p w14:paraId="79A846B2" w14:textId="32FBE5A4" w:rsidR="009D1770" w:rsidRPr="00D84C67" w:rsidRDefault="009D1770" w:rsidP="009D1770">
            <w:pPr>
              <w:spacing w:before="60"/>
              <w:rPr>
                <w:rFonts w:eastAsia="Times New Roman" w:cs="Arial"/>
                <w:sz w:val="18"/>
                <w:szCs w:val="18"/>
                <w:lang w:val="et-EE" w:eastAsia="de-CH"/>
                <w:rPrChange w:id="89" w:author="Olga Gnezdovski" w:date="2025-01-14T17:10:00Z">
                  <w:rPr>
                    <w:rFonts w:eastAsia="Times New Roman" w:cs="Arial"/>
                    <w:sz w:val="18"/>
                    <w:szCs w:val="18"/>
                    <w:lang w:val="en-GB" w:eastAsia="de-CH"/>
                  </w:rPr>
                </w:rPrChange>
              </w:rPr>
            </w:pPr>
          </w:p>
          <w:p w14:paraId="47AD244F" w14:textId="77777777" w:rsidR="009D1770" w:rsidRPr="009D1770" w:rsidRDefault="009D1770" w:rsidP="009D1770">
            <w:pPr>
              <w:spacing w:line="257" w:lineRule="auto"/>
              <w:contextualSpacing/>
              <w:rPr>
                <w:rFonts w:eastAsia="Arial" w:cs="Arial"/>
                <w:b/>
                <w:sz w:val="18"/>
                <w:szCs w:val="18"/>
              </w:rPr>
            </w:pPr>
          </w:p>
          <w:p w14:paraId="5856C3A3" w14:textId="77777777" w:rsidR="009D1770" w:rsidRPr="009D1770" w:rsidRDefault="009D1770" w:rsidP="009D1770">
            <w:pPr>
              <w:spacing w:line="257" w:lineRule="auto"/>
              <w:contextualSpacing/>
              <w:rPr>
                <w:rFonts w:eastAsia="Arial" w:cs="Arial"/>
                <w:sz w:val="18"/>
                <w:szCs w:val="18"/>
                <w:u w:val="single"/>
              </w:rPr>
            </w:pPr>
            <w:r w:rsidRPr="009D1770">
              <w:rPr>
                <w:rFonts w:eastAsia="Arial" w:cs="Arial"/>
                <w:b/>
                <w:bCs/>
                <w:sz w:val="18"/>
                <w:szCs w:val="18"/>
              </w:rPr>
              <w:t>OPI 2.13</w:t>
            </w:r>
            <w:r w:rsidRPr="009D1770">
              <w:rPr>
                <w:rFonts w:eastAsia="Arial" w:cs="Arial"/>
                <w:b/>
                <w:sz w:val="18"/>
                <w:szCs w:val="18"/>
              </w:rPr>
              <w:t xml:space="preserve"> </w:t>
            </w:r>
            <w:r w:rsidRPr="009D1770">
              <w:rPr>
                <w:rFonts w:eastAsia="Arial" w:cs="Arial"/>
                <w:sz w:val="18"/>
                <w:szCs w:val="18"/>
                <w:u w:val="single"/>
              </w:rPr>
              <w:t>Child welfare, social work and education sector training participants identified.</w:t>
            </w:r>
          </w:p>
          <w:p w14:paraId="139C355C"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6AB7C889"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27951FDD"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p>
          <w:p w14:paraId="1EF430F0" w14:textId="77777777" w:rsidR="009D1770" w:rsidRPr="009D1770" w:rsidRDefault="009D1770" w:rsidP="009D1770">
            <w:pPr>
              <w:spacing w:line="257" w:lineRule="auto"/>
              <w:contextualSpacing/>
              <w:rPr>
                <w:rFonts w:eastAsia="Arial" w:cs="Arial"/>
                <w:sz w:val="18"/>
                <w:szCs w:val="18"/>
              </w:rPr>
            </w:pPr>
          </w:p>
          <w:p w14:paraId="19061DE3" w14:textId="77777777" w:rsidR="009D1770" w:rsidRPr="009D1770" w:rsidRDefault="009D1770" w:rsidP="009D1770">
            <w:pPr>
              <w:spacing w:line="257" w:lineRule="auto"/>
              <w:contextualSpacing/>
              <w:rPr>
                <w:rFonts w:eastAsia="Arial" w:cs="Arial"/>
                <w:sz w:val="18"/>
                <w:szCs w:val="18"/>
                <w:u w:val="single"/>
              </w:rPr>
            </w:pPr>
            <w:r w:rsidRPr="009D1770">
              <w:rPr>
                <w:rFonts w:eastAsia="Arial" w:cs="Arial"/>
                <w:b/>
                <w:bCs/>
                <w:sz w:val="18"/>
                <w:szCs w:val="18"/>
              </w:rPr>
              <w:t>OPI 2.14</w:t>
            </w:r>
            <w:r w:rsidRPr="009D1770">
              <w:rPr>
                <w:rFonts w:eastAsia="Arial" w:cs="Arial"/>
                <w:b/>
                <w:sz w:val="18"/>
                <w:szCs w:val="18"/>
              </w:rPr>
              <w:t xml:space="preserve"> </w:t>
            </w:r>
            <w:r w:rsidRPr="009D1770">
              <w:rPr>
                <w:rFonts w:eastAsia="Arial" w:cs="Arial"/>
                <w:sz w:val="18"/>
                <w:szCs w:val="18"/>
                <w:u w:val="single"/>
              </w:rPr>
              <w:t xml:space="preserve">Regional and sector-based training plan and schedule with communication plan developed. </w:t>
            </w:r>
          </w:p>
          <w:p w14:paraId="1AB557DF"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39F8C7A6"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181009A4"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p>
          <w:p w14:paraId="3A4EA65B" w14:textId="77777777" w:rsidR="009D1770" w:rsidRPr="009D1770" w:rsidRDefault="009D1770" w:rsidP="009D1770">
            <w:pPr>
              <w:spacing w:line="257" w:lineRule="auto"/>
              <w:contextualSpacing/>
              <w:rPr>
                <w:rFonts w:eastAsia="Arial" w:cs="Arial"/>
                <w:sz w:val="18"/>
                <w:szCs w:val="18"/>
              </w:rPr>
            </w:pPr>
          </w:p>
          <w:p w14:paraId="7650B95D" w14:textId="77777777" w:rsidR="009D1770" w:rsidRPr="009D1770" w:rsidRDefault="009D1770" w:rsidP="009D1770">
            <w:pPr>
              <w:spacing w:line="257" w:lineRule="auto"/>
              <w:contextualSpacing/>
              <w:rPr>
                <w:rFonts w:eastAsia="Arial" w:cs="Arial"/>
                <w:sz w:val="18"/>
                <w:szCs w:val="18"/>
                <w:u w:val="single"/>
              </w:rPr>
            </w:pPr>
            <w:r w:rsidRPr="009D1770">
              <w:rPr>
                <w:rFonts w:eastAsia="Arial" w:cs="Arial"/>
                <w:b/>
                <w:bCs/>
                <w:sz w:val="18"/>
                <w:szCs w:val="18"/>
              </w:rPr>
              <w:t>OPI 2.15</w:t>
            </w:r>
            <w:r w:rsidRPr="009D1770">
              <w:rPr>
                <w:rFonts w:eastAsia="Arial" w:cs="Arial"/>
                <w:b/>
                <w:sz w:val="18"/>
                <w:szCs w:val="18"/>
              </w:rPr>
              <w:t xml:space="preserve"> </w:t>
            </w:r>
            <w:r w:rsidRPr="009D1770">
              <w:rPr>
                <w:rFonts w:eastAsia="Arial" w:cs="Arial"/>
                <w:sz w:val="18"/>
                <w:szCs w:val="18"/>
                <w:u w:val="single"/>
              </w:rPr>
              <w:t>Feedback from course participants acquired.</w:t>
            </w:r>
          </w:p>
          <w:p w14:paraId="11E4097E"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Measurement unit: yes/no</w:t>
            </w:r>
          </w:p>
          <w:p w14:paraId="744CDF0B"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Baseline: no</w:t>
            </w:r>
          </w:p>
          <w:p w14:paraId="441592A5" w14:textId="77777777" w:rsidR="009D1770" w:rsidRPr="009D1770" w:rsidRDefault="009D1770" w:rsidP="009D1770">
            <w:pPr>
              <w:spacing w:before="60"/>
              <w:ind w:left="-20" w:right="-20"/>
              <w:rPr>
                <w:rFonts w:eastAsia="Arial" w:cs="Arial"/>
                <w:sz w:val="18"/>
                <w:szCs w:val="18"/>
                <w:lang w:val="en-GB"/>
              </w:rPr>
            </w:pPr>
            <w:r w:rsidRPr="009D1770">
              <w:rPr>
                <w:rFonts w:eastAsia="Arial" w:cs="Arial"/>
                <w:sz w:val="18"/>
                <w:szCs w:val="18"/>
                <w:lang w:val="en-GB"/>
              </w:rPr>
              <w:t>Target: yes</w:t>
            </w:r>
            <w:r w:rsidRPr="009D1770">
              <w:rPr>
                <w:rFonts w:eastAsia="Times New Roman" w:cs="Arial"/>
                <w:b/>
                <w:bCs/>
                <w:sz w:val="18"/>
                <w:szCs w:val="18"/>
                <w:lang w:val="en-GB" w:eastAsia="de-CH"/>
              </w:rPr>
              <w:t xml:space="preserve"> </w:t>
            </w:r>
          </w:p>
        </w:tc>
        <w:tc>
          <w:tcPr>
            <w:tcW w:w="3120" w:type="dxa"/>
            <w:shd w:val="clear" w:color="auto" w:fill="auto"/>
          </w:tcPr>
          <w:p w14:paraId="0AA7A248"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lastRenderedPageBreak/>
              <w:t>Programme reports.</w:t>
            </w:r>
          </w:p>
          <w:p w14:paraId="5C094B91" w14:textId="77777777" w:rsidR="009D1770" w:rsidRPr="009D1770" w:rsidRDefault="009D1770" w:rsidP="009D1770">
            <w:pPr>
              <w:rPr>
                <w:rFonts w:eastAsia="Times New Roman" w:cs="Arial"/>
                <w:color w:val="C0504D"/>
                <w:sz w:val="18"/>
                <w:szCs w:val="18"/>
                <w:lang w:val="en-GB" w:eastAsia="de-CH"/>
              </w:rPr>
            </w:pPr>
          </w:p>
          <w:p w14:paraId="6BA4E858" w14:textId="77777777" w:rsidR="009D1770" w:rsidRPr="009D1770" w:rsidRDefault="009D1770" w:rsidP="009D1770">
            <w:pPr>
              <w:rPr>
                <w:rFonts w:eastAsia="Times New Roman" w:cs="Arial"/>
                <w:sz w:val="18"/>
                <w:szCs w:val="18"/>
                <w:lang w:val="en-GB" w:eastAsia="de-CH"/>
              </w:rPr>
            </w:pPr>
          </w:p>
          <w:p w14:paraId="30725CAC" w14:textId="77777777" w:rsidR="009D1770" w:rsidRPr="009D1770" w:rsidRDefault="009D1770" w:rsidP="009D1770">
            <w:pPr>
              <w:rPr>
                <w:rFonts w:eastAsia="Times New Roman" w:cs="Arial"/>
                <w:sz w:val="18"/>
                <w:szCs w:val="18"/>
                <w:lang w:val="en-GB" w:eastAsia="de-CH"/>
              </w:rPr>
            </w:pPr>
          </w:p>
          <w:p w14:paraId="2E5A111F" w14:textId="77777777" w:rsidR="009D1770" w:rsidRPr="009D1770" w:rsidRDefault="009D1770" w:rsidP="009D1770">
            <w:pPr>
              <w:rPr>
                <w:rFonts w:eastAsia="Times New Roman" w:cs="Arial"/>
                <w:sz w:val="18"/>
                <w:szCs w:val="18"/>
                <w:lang w:val="en-GB" w:eastAsia="de-CH"/>
              </w:rPr>
            </w:pPr>
          </w:p>
          <w:p w14:paraId="504F958C" w14:textId="77777777" w:rsidR="009D1770" w:rsidRPr="009D1770" w:rsidRDefault="009D1770" w:rsidP="009D1770">
            <w:pPr>
              <w:rPr>
                <w:rFonts w:eastAsia="Times New Roman" w:cs="Arial"/>
                <w:sz w:val="18"/>
                <w:szCs w:val="18"/>
                <w:lang w:val="en-GB" w:eastAsia="de-CH"/>
              </w:rPr>
            </w:pPr>
          </w:p>
          <w:p w14:paraId="1828FA0C" w14:textId="77777777" w:rsidR="009D1770" w:rsidRPr="009D1770" w:rsidRDefault="009D1770" w:rsidP="009D1770">
            <w:pPr>
              <w:rPr>
                <w:rFonts w:eastAsia="Times New Roman" w:cs="Arial"/>
                <w:sz w:val="18"/>
                <w:szCs w:val="18"/>
                <w:lang w:val="en-GB" w:eastAsia="de-CH"/>
              </w:rPr>
            </w:pPr>
          </w:p>
          <w:p w14:paraId="770D5E32"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56E39B13" w14:textId="77777777" w:rsidR="009D1770" w:rsidRPr="009D1770" w:rsidRDefault="009D1770" w:rsidP="009D1770">
            <w:pPr>
              <w:rPr>
                <w:rFonts w:eastAsia="Times New Roman" w:cs="Arial"/>
                <w:sz w:val="18"/>
                <w:szCs w:val="18"/>
                <w:lang w:val="en-GB" w:eastAsia="de-CH"/>
              </w:rPr>
            </w:pPr>
          </w:p>
          <w:p w14:paraId="74C10BEE" w14:textId="77777777" w:rsidR="009D1770" w:rsidRPr="009D1770" w:rsidRDefault="009D1770" w:rsidP="009D1770">
            <w:pPr>
              <w:rPr>
                <w:rFonts w:eastAsia="Times New Roman" w:cs="Arial"/>
                <w:sz w:val="18"/>
                <w:szCs w:val="18"/>
                <w:lang w:val="en-GB" w:eastAsia="de-CH"/>
              </w:rPr>
            </w:pPr>
          </w:p>
          <w:p w14:paraId="2CF3961C" w14:textId="77777777" w:rsidR="009D1770" w:rsidRPr="009D1770" w:rsidRDefault="009D1770" w:rsidP="009D1770">
            <w:pPr>
              <w:rPr>
                <w:rFonts w:eastAsia="Times New Roman" w:cs="Arial"/>
                <w:sz w:val="18"/>
                <w:szCs w:val="18"/>
                <w:lang w:val="en-GB" w:eastAsia="de-CH"/>
              </w:rPr>
            </w:pPr>
          </w:p>
          <w:p w14:paraId="17D27256" w14:textId="77777777" w:rsidR="009D1770" w:rsidRPr="009D1770" w:rsidRDefault="009D1770" w:rsidP="009D1770">
            <w:pPr>
              <w:rPr>
                <w:rFonts w:eastAsia="Times New Roman" w:cs="Arial"/>
                <w:sz w:val="18"/>
                <w:szCs w:val="18"/>
                <w:lang w:val="en-GB" w:eastAsia="de-CH"/>
              </w:rPr>
            </w:pPr>
          </w:p>
          <w:p w14:paraId="7F790FA0" w14:textId="77777777" w:rsidR="009D1770" w:rsidRPr="009D1770" w:rsidRDefault="009D1770" w:rsidP="009D1770">
            <w:pPr>
              <w:rPr>
                <w:rFonts w:eastAsia="Times New Roman" w:cs="Arial"/>
                <w:sz w:val="18"/>
                <w:szCs w:val="18"/>
                <w:lang w:val="en-GB" w:eastAsia="de-CH"/>
              </w:rPr>
            </w:pPr>
          </w:p>
          <w:p w14:paraId="62596AC7"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1B6245A9" w14:textId="77777777" w:rsidR="009D1770" w:rsidRPr="009D1770" w:rsidRDefault="009D1770" w:rsidP="009D1770">
            <w:pPr>
              <w:rPr>
                <w:rFonts w:eastAsia="Times New Roman" w:cs="Arial"/>
                <w:sz w:val="18"/>
                <w:szCs w:val="18"/>
                <w:lang w:val="en-GB" w:eastAsia="de-CH"/>
              </w:rPr>
            </w:pPr>
          </w:p>
          <w:p w14:paraId="2417376B" w14:textId="77777777" w:rsidR="009D1770" w:rsidRPr="009D1770" w:rsidRDefault="009D1770" w:rsidP="009D1770">
            <w:pPr>
              <w:rPr>
                <w:rFonts w:eastAsia="Times New Roman" w:cs="Arial"/>
                <w:sz w:val="18"/>
                <w:szCs w:val="18"/>
                <w:lang w:val="en-GB" w:eastAsia="de-CH"/>
              </w:rPr>
            </w:pPr>
          </w:p>
          <w:p w14:paraId="29B5C13D" w14:textId="77777777" w:rsidR="009D1770" w:rsidRPr="009D1770" w:rsidRDefault="009D1770" w:rsidP="009D1770">
            <w:pPr>
              <w:rPr>
                <w:rFonts w:eastAsia="Times New Roman" w:cs="Arial"/>
                <w:sz w:val="18"/>
                <w:szCs w:val="18"/>
                <w:lang w:val="en-GB" w:eastAsia="de-CH"/>
              </w:rPr>
            </w:pPr>
          </w:p>
          <w:p w14:paraId="3CC311EF" w14:textId="77777777" w:rsidR="009D1770" w:rsidRPr="009D1770" w:rsidRDefault="009D1770" w:rsidP="009D1770">
            <w:pPr>
              <w:rPr>
                <w:rFonts w:eastAsia="Times New Roman" w:cs="Arial"/>
                <w:sz w:val="18"/>
                <w:szCs w:val="18"/>
                <w:lang w:val="en-GB" w:eastAsia="de-CH"/>
              </w:rPr>
            </w:pPr>
          </w:p>
          <w:p w14:paraId="2293D053" w14:textId="77777777" w:rsidR="009D1770" w:rsidRPr="009D1770" w:rsidRDefault="009D1770" w:rsidP="009D1770">
            <w:pPr>
              <w:rPr>
                <w:rFonts w:eastAsia="Times New Roman" w:cs="Arial"/>
                <w:sz w:val="18"/>
                <w:szCs w:val="18"/>
                <w:lang w:val="en-GB" w:eastAsia="de-CH"/>
              </w:rPr>
            </w:pPr>
          </w:p>
          <w:p w14:paraId="1BABB31B" w14:textId="77777777" w:rsidR="009D1770" w:rsidRPr="009D1770" w:rsidRDefault="009D1770" w:rsidP="009D1770">
            <w:pPr>
              <w:rPr>
                <w:rFonts w:eastAsia="Times New Roman" w:cs="Arial"/>
                <w:sz w:val="18"/>
                <w:szCs w:val="18"/>
                <w:lang w:val="en-GB" w:eastAsia="de-CH"/>
              </w:rPr>
            </w:pPr>
          </w:p>
          <w:p w14:paraId="2502DA11" w14:textId="77777777" w:rsidR="009D1770" w:rsidRPr="009D1770" w:rsidDel="00190085"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79748E0C" w14:textId="77777777" w:rsidR="009D1770" w:rsidRPr="009D1770" w:rsidRDefault="009D1770" w:rsidP="009D1770">
            <w:pPr>
              <w:rPr>
                <w:rFonts w:eastAsia="Times New Roman" w:cs="Arial"/>
                <w:sz w:val="18"/>
                <w:szCs w:val="18"/>
                <w:lang w:val="en-GB" w:eastAsia="de-CH"/>
              </w:rPr>
            </w:pPr>
          </w:p>
          <w:p w14:paraId="077A5454" w14:textId="77777777" w:rsidR="009D1770" w:rsidRPr="009D1770" w:rsidRDefault="009D1770" w:rsidP="009D1770">
            <w:pPr>
              <w:rPr>
                <w:rFonts w:eastAsia="Times New Roman" w:cs="Arial"/>
                <w:sz w:val="18"/>
                <w:szCs w:val="18"/>
                <w:lang w:val="en-GB" w:eastAsia="de-CH"/>
              </w:rPr>
            </w:pPr>
          </w:p>
          <w:p w14:paraId="7B01D8A1" w14:textId="77777777" w:rsidR="009D1770" w:rsidRPr="009D1770" w:rsidRDefault="009D1770" w:rsidP="009D1770">
            <w:pPr>
              <w:rPr>
                <w:rFonts w:eastAsia="Times New Roman" w:cs="Arial"/>
                <w:sz w:val="18"/>
                <w:szCs w:val="18"/>
                <w:lang w:val="en-GB" w:eastAsia="de-CH"/>
              </w:rPr>
            </w:pPr>
          </w:p>
          <w:p w14:paraId="10E08896" w14:textId="77777777" w:rsidR="009D1770" w:rsidRPr="009D1770" w:rsidRDefault="009D1770" w:rsidP="009D1770">
            <w:pPr>
              <w:rPr>
                <w:rFonts w:eastAsia="Times New Roman" w:cs="Arial"/>
                <w:sz w:val="18"/>
                <w:szCs w:val="18"/>
                <w:lang w:val="en-GB" w:eastAsia="de-CH"/>
              </w:rPr>
            </w:pPr>
          </w:p>
          <w:p w14:paraId="10E48BC8" w14:textId="77777777" w:rsidR="009D1770" w:rsidRPr="009D1770" w:rsidDel="00190085" w:rsidRDefault="009D1770" w:rsidP="009D1770">
            <w:pPr>
              <w:rPr>
                <w:rFonts w:eastAsia="Times New Roman" w:cs="Arial"/>
                <w:sz w:val="18"/>
                <w:szCs w:val="18"/>
                <w:lang w:val="en-GB" w:eastAsia="de-CH"/>
              </w:rPr>
            </w:pPr>
          </w:p>
          <w:p w14:paraId="2AD32E5B" w14:textId="77777777" w:rsidR="009D1770" w:rsidRPr="009D1770" w:rsidDel="00190085" w:rsidRDefault="009D1770" w:rsidP="009D1770">
            <w:pPr>
              <w:rPr>
                <w:rFonts w:eastAsia="Times New Roman" w:cs="Arial"/>
                <w:sz w:val="18"/>
                <w:szCs w:val="18"/>
                <w:lang w:val="en-GB" w:eastAsia="de-CH"/>
              </w:rPr>
            </w:pPr>
          </w:p>
          <w:p w14:paraId="02A62377" w14:textId="77777777" w:rsidR="009D1770" w:rsidRPr="009D1770" w:rsidDel="00190085"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3AAB4DDE" w14:textId="77777777" w:rsidR="009D1770" w:rsidRPr="009D1770" w:rsidRDefault="009D1770" w:rsidP="009D1770">
            <w:pPr>
              <w:rPr>
                <w:rFonts w:eastAsia="Times New Roman" w:cs="Arial"/>
                <w:sz w:val="18"/>
                <w:szCs w:val="18"/>
                <w:lang w:val="en-GB" w:eastAsia="de-CH"/>
              </w:rPr>
            </w:pPr>
          </w:p>
          <w:p w14:paraId="58D71BFC" w14:textId="77777777" w:rsidR="009D1770" w:rsidRPr="009D1770" w:rsidRDefault="009D1770" w:rsidP="009D1770">
            <w:pPr>
              <w:rPr>
                <w:rFonts w:eastAsia="Times New Roman" w:cs="Arial"/>
                <w:sz w:val="18"/>
                <w:szCs w:val="18"/>
                <w:lang w:val="en-GB" w:eastAsia="de-CH"/>
              </w:rPr>
            </w:pPr>
          </w:p>
          <w:p w14:paraId="4F597753" w14:textId="77777777" w:rsidR="009D1770" w:rsidRPr="009D1770" w:rsidRDefault="009D1770" w:rsidP="009D1770">
            <w:pPr>
              <w:rPr>
                <w:rFonts w:eastAsia="Times New Roman" w:cs="Arial"/>
                <w:sz w:val="18"/>
                <w:szCs w:val="18"/>
                <w:lang w:val="en-GB" w:eastAsia="de-CH"/>
              </w:rPr>
            </w:pPr>
          </w:p>
          <w:p w14:paraId="364390C2" w14:textId="77777777" w:rsidR="009D1770" w:rsidRPr="009D1770" w:rsidDel="00190085" w:rsidRDefault="009D1770" w:rsidP="009D1770">
            <w:pPr>
              <w:rPr>
                <w:rFonts w:eastAsia="Times New Roman" w:cs="Arial"/>
                <w:sz w:val="18"/>
                <w:szCs w:val="18"/>
                <w:lang w:val="en-GB" w:eastAsia="de-CH"/>
              </w:rPr>
            </w:pPr>
          </w:p>
          <w:p w14:paraId="591521A4" w14:textId="77777777" w:rsidR="009D1770" w:rsidRPr="009D1770" w:rsidDel="00190085" w:rsidRDefault="009D1770" w:rsidP="009D1770">
            <w:pPr>
              <w:rPr>
                <w:rFonts w:eastAsia="Times New Roman" w:cs="Arial"/>
                <w:sz w:val="18"/>
                <w:szCs w:val="18"/>
                <w:lang w:val="en-GB" w:eastAsia="de-CH"/>
              </w:rPr>
            </w:pPr>
          </w:p>
          <w:p w14:paraId="1AB86F24"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308C7466" w14:textId="77777777" w:rsidR="009D1770" w:rsidRPr="009D1770" w:rsidDel="00190085" w:rsidRDefault="009D1770" w:rsidP="009D1770">
            <w:pPr>
              <w:rPr>
                <w:rFonts w:eastAsia="Times New Roman" w:cs="Arial"/>
                <w:color w:val="C0504D"/>
                <w:sz w:val="18"/>
                <w:szCs w:val="18"/>
                <w:lang w:val="en-GB" w:eastAsia="de-CH"/>
              </w:rPr>
            </w:pPr>
          </w:p>
          <w:p w14:paraId="175A2900" w14:textId="77777777" w:rsidR="009D1770" w:rsidRPr="009D1770" w:rsidRDefault="009D1770" w:rsidP="009D1770">
            <w:pPr>
              <w:rPr>
                <w:rFonts w:eastAsia="Times New Roman" w:cs="Arial"/>
                <w:color w:val="C0504D"/>
                <w:sz w:val="18"/>
                <w:szCs w:val="18"/>
                <w:lang w:val="en-GB" w:eastAsia="de-CH"/>
              </w:rPr>
            </w:pPr>
          </w:p>
          <w:p w14:paraId="78E3A476" w14:textId="77777777" w:rsidR="009D1770" w:rsidRPr="009D1770" w:rsidRDefault="009D1770" w:rsidP="009D1770">
            <w:pPr>
              <w:rPr>
                <w:rFonts w:eastAsia="Times New Roman" w:cs="Arial"/>
                <w:color w:val="C0504D"/>
                <w:sz w:val="18"/>
                <w:szCs w:val="18"/>
                <w:lang w:val="en-GB" w:eastAsia="de-CH"/>
              </w:rPr>
            </w:pPr>
          </w:p>
          <w:p w14:paraId="50293D4D" w14:textId="77777777" w:rsidR="009D1770" w:rsidRPr="009D1770" w:rsidRDefault="009D1770" w:rsidP="009D1770">
            <w:pPr>
              <w:rPr>
                <w:rFonts w:eastAsia="Times New Roman" w:cs="Arial"/>
                <w:color w:val="C0504D"/>
                <w:sz w:val="18"/>
                <w:szCs w:val="18"/>
                <w:lang w:val="en-GB" w:eastAsia="de-CH"/>
              </w:rPr>
            </w:pPr>
          </w:p>
          <w:p w14:paraId="59218551" w14:textId="77777777" w:rsidR="009D1770" w:rsidRPr="009D1770" w:rsidRDefault="009D1770" w:rsidP="009D1770">
            <w:pPr>
              <w:rPr>
                <w:rFonts w:eastAsia="Times New Roman" w:cs="Arial"/>
                <w:color w:val="C0504D"/>
                <w:sz w:val="18"/>
                <w:szCs w:val="18"/>
                <w:lang w:val="en-GB" w:eastAsia="de-CH"/>
              </w:rPr>
            </w:pPr>
          </w:p>
          <w:p w14:paraId="7604662A" w14:textId="77777777" w:rsidR="009D1770" w:rsidRPr="009D1770" w:rsidRDefault="009D1770" w:rsidP="009D1770">
            <w:pPr>
              <w:rPr>
                <w:rFonts w:eastAsia="Times New Roman" w:cs="Arial"/>
                <w:color w:val="C0504D"/>
                <w:sz w:val="18"/>
                <w:szCs w:val="18"/>
                <w:lang w:val="en-GB" w:eastAsia="de-CH"/>
              </w:rPr>
            </w:pPr>
          </w:p>
          <w:p w14:paraId="21D04F1F"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4F782776" w14:textId="77777777" w:rsidR="009D1770" w:rsidRPr="009D1770" w:rsidRDefault="009D1770" w:rsidP="009D1770">
            <w:pPr>
              <w:rPr>
                <w:rFonts w:eastAsia="Times New Roman" w:cs="Arial"/>
                <w:color w:val="C0504D"/>
                <w:sz w:val="18"/>
                <w:szCs w:val="18"/>
                <w:lang w:val="en-GB" w:eastAsia="de-CH"/>
              </w:rPr>
            </w:pPr>
          </w:p>
          <w:p w14:paraId="4F8EB37B" w14:textId="77777777" w:rsidR="009D1770" w:rsidRPr="009D1770" w:rsidRDefault="009D1770" w:rsidP="009D1770">
            <w:pPr>
              <w:rPr>
                <w:rFonts w:eastAsia="Times New Roman" w:cs="Arial"/>
                <w:color w:val="C0504D"/>
                <w:sz w:val="18"/>
                <w:szCs w:val="18"/>
                <w:lang w:val="en-GB" w:eastAsia="de-CH"/>
              </w:rPr>
            </w:pPr>
          </w:p>
          <w:p w14:paraId="308858D1" w14:textId="77777777" w:rsidR="009D1770" w:rsidRPr="009D1770" w:rsidRDefault="009D1770" w:rsidP="009D1770">
            <w:pPr>
              <w:rPr>
                <w:rFonts w:eastAsia="Times New Roman" w:cs="Arial"/>
                <w:color w:val="C0504D"/>
                <w:sz w:val="18"/>
                <w:szCs w:val="18"/>
                <w:lang w:val="en-GB" w:eastAsia="de-CH"/>
              </w:rPr>
            </w:pPr>
          </w:p>
          <w:p w14:paraId="79C40950" w14:textId="77777777" w:rsidR="009D1770" w:rsidRPr="009D1770" w:rsidRDefault="009D1770" w:rsidP="009D1770">
            <w:pPr>
              <w:rPr>
                <w:rFonts w:eastAsia="Times New Roman" w:cs="Arial"/>
                <w:color w:val="C0504D"/>
                <w:sz w:val="18"/>
                <w:szCs w:val="18"/>
                <w:lang w:val="en-GB" w:eastAsia="de-CH"/>
              </w:rPr>
            </w:pPr>
          </w:p>
          <w:p w14:paraId="70A63586" w14:textId="77777777" w:rsidR="009D1770" w:rsidRPr="009D1770" w:rsidRDefault="009D1770" w:rsidP="009D1770">
            <w:pPr>
              <w:rPr>
                <w:rFonts w:eastAsia="Times New Roman" w:cs="Arial"/>
                <w:color w:val="C0504D"/>
                <w:sz w:val="18"/>
                <w:szCs w:val="18"/>
                <w:lang w:val="en-GB" w:eastAsia="de-CH"/>
              </w:rPr>
            </w:pPr>
          </w:p>
          <w:p w14:paraId="33605270" w14:textId="77777777" w:rsidR="009D1770" w:rsidRPr="009D1770" w:rsidRDefault="009D1770" w:rsidP="009D1770">
            <w:pPr>
              <w:rPr>
                <w:rFonts w:eastAsia="Times New Roman" w:cs="Arial"/>
                <w:color w:val="C0504D"/>
                <w:sz w:val="18"/>
                <w:szCs w:val="18"/>
                <w:lang w:val="en-GB" w:eastAsia="de-CH"/>
              </w:rPr>
            </w:pPr>
          </w:p>
          <w:p w14:paraId="114756CD"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 focus group discussions with teachers, focus group discussions with students.</w:t>
            </w:r>
          </w:p>
          <w:p w14:paraId="78D9AE37" w14:textId="77777777" w:rsidR="009D1770" w:rsidRPr="009D1770" w:rsidRDefault="009D1770" w:rsidP="009D1770">
            <w:pPr>
              <w:rPr>
                <w:rFonts w:eastAsia="Times New Roman" w:cs="Arial"/>
                <w:color w:val="C0504D"/>
                <w:sz w:val="18"/>
                <w:szCs w:val="18"/>
                <w:lang w:val="en-GB" w:eastAsia="de-CH"/>
              </w:rPr>
            </w:pPr>
          </w:p>
        </w:tc>
        <w:tc>
          <w:tcPr>
            <w:tcW w:w="3240" w:type="dxa"/>
            <w:shd w:val="clear" w:color="auto" w:fill="auto"/>
          </w:tcPr>
          <w:p w14:paraId="51FD7994"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lastRenderedPageBreak/>
              <w:t>Assumptions:</w:t>
            </w:r>
          </w:p>
          <w:p w14:paraId="042DF783"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Knowing the channels to reach the target group.</w:t>
            </w:r>
          </w:p>
          <w:p w14:paraId="727D20C6"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Clear and relevant information about the target group</w:t>
            </w:r>
          </w:p>
          <w:p w14:paraId="455F3102"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Relevant problem mapping</w:t>
            </w:r>
          </w:p>
          <w:p w14:paraId="6FE7F4E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Political and strategic priorities remain as agreed upon are adequate.</w:t>
            </w:r>
          </w:p>
          <w:p w14:paraId="30AB9105"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Availability of target group</w:t>
            </w:r>
          </w:p>
          <w:p w14:paraId="40E748C1"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03DEE916"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Universities` lack of interest</w:t>
            </w:r>
          </w:p>
          <w:p w14:paraId="19A0A3B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Time constraints to implement SSIP activities by the end of 2028.</w:t>
            </w:r>
          </w:p>
          <w:p w14:paraId="42B5A28F"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Price increases to activities </w:t>
            </w:r>
          </w:p>
          <w:p w14:paraId="4D2A242F"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Target group overwhelmed with work and extra trainings.</w:t>
            </w:r>
          </w:p>
          <w:p w14:paraId="64BB0FEA"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Political and strategic priorities change due to world changing events.  </w:t>
            </w:r>
          </w:p>
          <w:p w14:paraId="775E72F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Few experts, who are very occupied.</w:t>
            </w:r>
          </w:p>
          <w:p w14:paraId="7D6DBB08" w14:textId="77777777" w:rsidR="009D1770" w:rsidRPr="009D1770" w:rsidRDefault="009D1770" w:rsidP="009D1770">
            <w:pPr>
              <w:spacing w:before="60"/>
              <w:rPr>
                <w:rFonts w:eastAsia="Times New Roman" w:cs="Arial"/>
                <w:sz w:val="18"/>
                <w:szCs w:val="18"/>
                <w:lang w:val="en-GB" w:eastAsia="de-CH"/>
              </w:rPr>
            </w:pPr>
          </w:p>
        </w:tc>
      </w:tr>
      <w:tr w:rsidR="009D1770" w:rsidRPr="009D1770" w14:paraId="38E4E58F" w14:textId="77777777" w:rsidTr="009D1770">
        <w:trPr>
          <w:trHeight w:val="1040"/>
        </w:trPr>
        <w:tc>
          <w:tcPr>
            <w:tcW w:w="4068" w:type="dxa"/>
            <w:shd w:val="clear" w:color="auto" w:fill="auto"/>
          </w:tcPr>
          <w:p w14:paraId="0C41F219" w14:textId="77777777" w:rsidR="009D1770" w:rsidRPr="009D1770" w:rsidRDefault="009D1770" w:rsidP="009D1770">
            <w:pPr>
              <w:spacing w:after="180" w:line="260" w:lineRule="atLeast"/>
              <w:jc w:val="both"/>
              <w:rPr>
                <w:rFonts w:eastAsia="Times New Roman" w:cs="Arial"/>
                <w:b/>
                <w:bCs/>
                <w:sz w:val="18"/>
                <w:szCs w:val="18"/>
                <w:lang w:val="en-GB"/>
              </w:rPr>
            </w:pPr>
            <w:r w:rsidRPr="009D1770">
              <w:rPr>
                <w:rFonts w:eastAsia="Times New Roman" w:cs="Arial"/>
                <w:b/>
                <w:bCs/>
                <w:sz w:val="18"/>
                <w:szCs w:val="18"/>
                <w:lang w:val="en-GB"/>
              </w:rPr>
              <w:t xml:space="preserve">Output 2.3 </w:t>
            </w:r>
            <w:r w:rsidRPr="009D1770">
              <w:rPr>
                <w:rFonts w:eastAsia="Times New Roman" w:cs="Arial"/>
                <w:sz w:val="18"/>
                <w:szCs w:val="18"/>
                <w:u w:val="single"/>
                <w:lang w:val="en-GB"/>
              </w:rPr>
              <w:t>A support/counselling system for social sector workers has been developed and is operational.</w:t>
            </w:r>
          </w:p>
          <w:p w14:paraId="58F159DC" w14:textId="77777777" w:rsidR="009D1770" w:rsidRPr="009D1770" w:rsidRDefault="009D1770" w:rsidP="009D1770">
            <w:pPr>
              <w:spacing w:after="180" w:line="260" w:lineRule="atLeast"/>
              <w:rPr>
                <w:rFonts w:eastAsia="Times New Roman" w:cs="Arial"/>
                <w:b/>
                <w:sz w:val="18"/>
                <w:szCs w:val="18"/>
                <w:lang w:val="en-GB"/>
              </w:rPr>
            </w:pPr>
            <w:r w:rsidRPr="009D1770">
              <w:rPr>
                <w:rFonts w:eastAsia="Times New Roman" w:cs="Arial"/>
                <w:sz w:val="18"/>
                <w:szCs w:val="18"/>
                <w:lang w:val="en-GB"/>
              </w:rPr>
              <w:t>(Activity: Training and counselling system</w:t>
            </w:r>
            <w:r w:rsidRPr="009D1770">
              <w:rPr>
                <w:rFonts w:eastAsia="Times New Roman" w:cs="Arial"/>
                <w:sz w:val="18"/>
                <w:szCs w:val="18"/>
                <w:u w:val="single"/>
                <w:lang w:val="en-GB"/>
              </w:rPr>
              <w:t>)</w:t>
            </w:r>
          </w:p>
        </w:tc>
        <w:tc>
          <w:tcPr>
            <w:tcW w:w="4620" w:type="dxa"/>
            <w:shd w:val="clear" w:color="auto" w:fill="auto"/>
          </w:tcPr>
          <w:p w14:paraId="3E11304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b/>
                <w:sz w:val="18"/>
                <w:szCs w:val="18"/>
                <w:lang w:val="en-GB" w:eastAsia="de-CH"/>
              </w:rPr>
              <w:t>OPI 2.</w:t>
            </w:r>
            <w:r w:rsidRPr="009D1770">
              <w:rPr>
                <w:rFonts w:eastAsia="Times New Roman" w:cs="Arial"/>
                <w:b/>
                <w:bCs/>
                <w:sz w:val="18"/>
                <w:szCs w:val="18"/>
                <w:lang w:val="en-GB" w:eastAsia="de-CH"/>
              </w:rPr>
              <w:t>16</w:t>
            </w:r>
            <w:r w:rsidRPr="009D1770">
              <w:rPr>
                <w:rFonts w:eastAsia="Times New Roman" w:cs="Arial"/>
                <w:b/>
                <w:sz w:val="18"/>
                <w:szCs w:val="18"/>
                <w:lang w:val="en-GB" w:eastAsia="de-CH"/>
              </w:rPr>
              <w:t xml:space="preserve"> </w:t>
            </w:r>
            <w:r w:rsidRPr="009D1770">
              <w:rPr>
                <w:rFonts w:eastAsia="Times New Roman" w:cs="Arial"/>
                <w:sz w:val="18"/>
                <w:szCs w:val="18"/>
                <w:u w:val="single"/>
                <w:lang w:val="en-GB" w:eastAsia="de-CH"/>
              </w:rPr>
              <w:t>Support / counselling system for social sector workers developed.</w:t>
            </w:r>
          </w:p>
          <w:p w14:paraId="3475E81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yes/no</w:t>
            </w:r>
          </w:p>
          <w:p w14:paraId="2A557B18"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Baseline: no</w:t>
            </w:r>
          </w:p>
          <w:p w14:paraId="2C601F2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Target: yes</w:t>
            </w:r>
          </w:p>
          <w:p w14:paraId="7E9840C2" w14:textId="77777777" w:rsidR="009D1770" w:rsidRPr="009D1770" w:rsidRDefault="009D1770" w:rsidP="009D1770">
            <w:pPr>
              <w:spacing w:line="257" w:lineRule="auto"/>
              <w:jc w:val="both"/>
              <w:rPr>
                <w:rFonts w:eastAsia="Arial" w:cs="Arial"/>
                <w:sz w:val="18"/>
                <w:szCs w:val="18"/>
              </w:rPr>
            </w:pPr>
          </w:p>
          <w:p w14:paraId="31F93CA7" w14:textId="77777777" w:rsidR="009D1770" w:rsidRPr="009D1770" w:rsidRDefault="009D1770" w:rsidP="009D1770">
            <w:pPr>
              <w:spacing w:line="257" w:lineRule="auto"/>
              <w:jc w:val="both"/>
              <w:rPr>
                <w:rFonts w:eastAsia="Arial" w:cs="Arial"/>
                <w:sz w:val="18"/>
                <w:szCs w:val="18"/>
                <w:u w:val="single"/>
              </w:rPr>
            </w:pPr>
            <w:r w:rsidRPr="009D1770">
              <w:rPr>
                <w:rFonts w:eastAsia="Arial" w:cs="Arial"/>
                <w:b/>
                <w:sz w:val="18"/>
                <w:szCs w:val="18"/>
              </w:rPr>
              <w:t>OPI 2.</w:t>
            </w:r>
            <w:r w:rsidRPr="009D1770">
              <w:rPr>
                <w:rFonts w:eastAsia="Arial" w:cs="Arial"/>
                <w:b/>
                <w:bCs/>
                <w:sz w:val="18"/>
                <w:szCs w:val="18"/>
              </w:rPr>
              <w:t>17</w:t>
            </w:r>
            <w:r w:rsidRPr="009D1770">
              <w:rPr>
                <w:rFonts w:eastAsia="Arial" w:cs="Arial"/>
                <w:b/>
                <w:sz w:val="18"/>
                <w:szCs w:val="18"/>
              </w:rPr>
              <w:t xml:space="preserve"> </w:t>
            </w:r>
            <w:r w:rsidRPr="009D1770">
              <w:rPr>
                <w:rFonts w:eastAsia="Arial" w:cs="Arial"/>
                <w:sz w:val="18"/>
                <w:szCs w:val="18"/>
                <w:u w:val="single"/>
              </w:rPr>
              <w:t>Needs of support / counselling services at local level mapped</w:t>
            </w:r>
          </w:p>
          <w:p w14:paraId="419894FB" w14:textId="77777777" w:rsidR="009D1770" w:rsidRPr="009D1770" w:rsidRDefault="009D1770" w:rsidP="009D1770">
            <w:pPr>
              <w:spacing w:before="60"/>
              <w:ind w:left="-20" w:right="-20"/>
              <w:jc w:val="both"/>
              <w:rPr>
                <w:rFonts w:eastAsia="Arial" w:cs="Arial"/>
                <w:color w:val="000000"/>
                <w:sz w:val="18"/>
                <w:szCs w:val="18"/>
              </w:rPr>
            </w:pPr>
            <w:r w:rsidRPr="009D1770">
              <w:rPr>
                <w:rFonts w:eastAsia="Arial" w:cs="Arial"/>
                <w:color w:val="000000"/>
                <w:sz w:val="18"/>
                <w:szCs w:val="18"/>
                <w:lang w:val="en-GB"/>
              </w:rPr>
              <w:t>Measurement unit: yes/no</w:t>
            </w:r>
          </w:p>
          <w:p w14:paraId="15983182" w14:textId="77777777" w:rsidR="009D1770" w:rsidRPr="009D1770" w:rsidRDefault="009D1770" w:rsidP="009D1770">
            <w:pPr>
              <w:spacing w:before="60"/>
              <w:ind w:left="-20" w:right="-20"/>
              <w:jc w:val="both"/>
              <w:rPr>
                <w:rFonts w:eastAsia="Arial" w:cs="Arial"/>
                <w:color w:val="000000"/>
                <w:sz w:val="18"/>
                <w:szCs w:val="18"/>
              </w:rPr>
            </w:pPr>
            <w:r w:rsidRPr="009D1770">
              <w:rPr>
                <w:rFonts w:eastAsia="Arial" w:cs="Arial"/>
                <w:color w:val="000000"/>
                <w:sz w:val="18"/>
                <w:szCs w:val="18"/>
                <w:lang w:val="en-GB"/>
              </w:rPr>
              <w:t>Baseline: no</w:t>
            </w:r>
          </w:p>
          <w:p w14:paraId="0AB01748" w14:textId="77777777" w:rsidR="009D1770" w:rsidRPr="009D1770" w:rsidRDefault="009D1770" w:rsidP="009D1770">
            <w:pPr>
              <w:spacing w:before="60"/>
              <w:ind w:left="-20" w:right="-20"/>
              <w:jc w:val="both"/>
              <w:rPr>
                <w:rFonts w:eastAsia="Arial" w:cs="Arial"/>
                <w:color w:val="000000"/>
                <w:sz w:val="18"/>
                <w:szCs w:val="18"/>
              </w:rPr>
            </w:pPr>
            <w:r w:rsidRPr="009D1770">
              <w:rPr>
                <w:rFonts w:eastAsia="Arial" w:cs="Arial"/>
                <w:color w:val="000000"/>
                <w:sz w:val="18"/>
                <w:szCs w:val="18"/>
                <w:lang w:val="en-GB"/>
              </w:rPr>
              <w:t>Target: yes</w:t>
            </w:r>
          </w:p>
          <w:p w14:paraId="2079CA79" w14:textId="77777777" w:rsidR="009D1770" w:rsidRPr="009D1770" w:rsidRDefault="009D1770" w:rsidP="009D1770">
            <w:pPr>
              <w:spacing w:line="257" w:lineRule="auto"/>
              <w:jc w:val="both"/>
              <w:rPr>
                <w:rFonts w:eastAsia="Arial" w:cs="Arial"/>
                <w:sz w:val="18"/>
                <w:szCs w:val="18"/>
                <w:u w:val="single"/>
              </w:rPr>
            </w:pPr>
          </w:p>
          <w:p w14:paraId="7B5948F6" w14:textId="77777777" w:rsidR="009D1770" w:rsidRPr="009D1770" w:rsidRDefault="009D1770" w:rsidP="009D1770">
            <w:pPr>
              <w:jc w:val="both"/>
              <w:rPr>
                <w:rFonts w:eastAsia="Arial" w:cs="Arial"/>
                <w:sz w:val="18"/>
                <w:szCs w:val="18"/>
                <w:u w:val="single"/>
              </w:rPr>
            </w:pPr>
            <w:r w:rsidRPr="009D1770">
              <w:rPr>
                <w:rFonts w:eastAsia="Arial" w:cs="Arial"/>
                <w:b/>
                <w:sz w:val="18"/>
                <w:szCs w:val="18"/>
              </w:rPr>
              <w:t>OPI 2.</w:t>
            </w:r>
            <w:r w:rsidRPr="009D1770">
              <w:rPr>
                <w:rFonts w:eastAsia="Arial" w:cs="Arial"/>
                <w:b/>
                <w:bCs/>
                <w:sz w:val="18"/>
                <w:szCs w:val="18"/>
              </w:rPr>
              <w:t>18</w:t>
            </w:r>
            <w:r w:rsidRPr="009D1770">
              <w:rPr>
                <w:rFonts w:eastAsia="Arial" w:cs="Arial"/>
                <w:b/>
                <w:sz w:val="18"/>
                <w:szCs w:val="18"/>
              </w:rPr>
              <w:t xml:space="preserve"> </w:t>
            </w:r>
            <w:r w:rsidRPr="009D1770">
              <w:rPr>
                <w:rFonts w:eastAsia="Arial" w:cs="Arial"/>
                <w:sz w:val="18"/>
                <w:szCs w:val="18"/>
                <w:u w:val="single"/>
              </w:rPr>
              <w:t>Local level support and networking structure envisaged.</w:t>
            </w:r>
          </w:p>
          <w:p w14:paraId="2B5110BC" w14:textId="77777777" w:rsidR="009D1770" w:rsidRPr="009D1770" w:rsidRDefault="009D1770" w:rsidP="009D1770">
            <w:pPr>
              <w:spacing w:before="60"/>
              <w:ind w:left="-20" w:right="-20"/>
              <w:jc w:val="both"/>
              <w:rPr>
                <w:rFonts w:eastAsia="Arial" w:cs="Arial"/>
                <w:color w:val="000000"/>
                <w:sz w:val="18"/>
                <w:szCs w:val="18"/>
              </w:rPr>
            </w:pPr>
            <w:r w:rsidRPr="009D1770">
              <w:rPr>
                <w:rFonts w:eastAsia="Arial" w:cs="Arial"/>
                <w:color w:val="000000"/>
                <w:sz w:val="18"/>
                <w:szCs w:val="18"/>
                <w:lang w:val="en-GB"/>
              </w:rPr>
              <w:t>Measurement unit: yes/no</w:t>
            </w:r>
          </w:p>
          <w:p w14:paraId="5FFBD071" w14:textId="77777777" w:rsidR="009D1770" w:rsidRPr="009D1770" w:rsidRDefault="009D1770" w:rsidP="009D1770">
            <w:pPr>
              <w:spacing w:before="60"/>
              <w:ind w:left="-20" w:right="-20"/>
              <w:jc w:val="both"/>
              <w:rPr>
                <w:rFonts w:eastAsia="Arial" w:cs="Arial"/>
                <w:color w:val="000000"/>
                <w:sz w:val="18"/>
                <w:szCs w:val="18"/>
              </w:rPr>
            </w:pPr>
            <w:r w:rsidRPr="009D1770">
              <w:rPr>
                <w:rFonts w:eastAsia="Arial" w:cs="Arial"/>
                <w:color w:val="000000"/>
                <w:sz w:val="18"/>
                <w:szCs w:val="18"/>
                <w:lang w:val="en-GB"/>
              </w:rPr>
              <w:t>Baseline: no</w:t>
            </w:r>
          </w:p>
          <w:p w14:paraId="5A785837" w14:textId="77777777" w:rsidR="009D1770" w:rsidRPr="009D1770" w:rsidRDefault="009D1770" w:rsidP="009D1770">
            <w:pPr>
              <w:spacing w:before="60"/>
              <w:ind w:left="-20" w:right="-20"/>
              <w:jc w:val="both"/>
              <w:rPr>
                <w:rFonts w:eastAsia="Arial" w:cs="Arial"/>
                <w:b/>
                <w:bCs/>
                <w:sz w:val="18"/>
                <w:szCs w:val="18"/>
              </w:rPr>
            </w:pPr>
            <w:r w:rsidRPr="009D1770">
              <w:rPr>
                <w:rFonts w:eastAsia="Arial" w:cs="Arial"/>
                <w:color w:val="000000"/>
                <w:sz w:val="18"/>
                <w:szCs w:val="18"/>
                <w:lang w:val="en-GB"/>
              </w:rPr>
              <w:t>Target: yes</w:t>
            </w:r>
            <w:r w:rsidRPr="009D1770">
              <w:rPr>
                <w:rFonts w:eastAsia="Arial" w:cs="Arial"/>
                <w:b/>
                <w:bCs/>
                <w:sz w:val="18"/>
                <w:szCs w:val="18"/>
              </w:rPr>
              <w:t xml:space="preserve"> </w:t>
            </w:r>
          </w:p>
          <w:p w14:paraId="55DD15AA" w14:textId="77777777" w:rsidR="009D1770" w:rsidRPr="009D1770" w:rsidRDefault="009D1770" w:rsidP="009D1770">
            <w:pPr>
              <w:spacing w:before="60"/>
              <w:jc w:val="both"/>
              <w:rPr>
                <w:rFonts w:eastAsia="Arial" w:cs="Arial"/>
                <w:b/>
                <w:bCs/>
                <w:sz w:val="18"/>
                <w:szCs w:val="18"/>
              </w:rPr>
            </w:pPr>
          </w:p>
          <w:p w14:paraId="1D94F2E0" w14:textId="77777777" w:rsidR="009D1770" w:rsidRPr="009D1770" w:rsidRDefault="009D1770" w:rsidP="009D1770">
            <w:pPr>
              <w:spacing w:before="60"/>
              <w:jc w:val="both"/>
              <w:rPr>
                <w:rFonts w:eastAsia="Times New Roman" w:cs="Arial"/>
                <w:b/>
                <w:bCs/>
                <w:sz w:val="18"/>
                <w:szCs w:val="18"/>
                <w:lang w:eastAsia="de-CH"/>
              </w:rPr>
            </w:pPr>
            <w:r w:rsidRPr="009D1770">
              <w:rPr>
                <w:rFonts w:eastAsia="Arial" w:cs="Arial"/>
                <w:b/>
                <w:sz w:val="18"/>
                <w:szCs w:val="18"/>
              </w:rPr>
              <w:t>OPI 2.</w:t>
            </w:r>
            <w:r w:rsidRPr="009D1770">
              <w:rPr>
                <w:rFonts w:eastAsia="Arial" w:cs="Arial"/>
                <w:b/>
                <w:bCs/>
                <w:sz w:val="18"/>
                <w:szCs w:val="18"/>
              </w:rPr>
              <w:t>19</w:t>
            </w:r>
            <w:r w:rsidRPr="009D1770">
              <w:rPr>
                <w:rFonts w:eastAsia="Arial" w:cs="Arial"/>
                <w:b/>
                <w:sz w:val="18"/>
                <w:szCs w:val="18"/>
              </w:rPr>
              <w:t xml:space="preserve"> </w:t>
            </w:r>
            <w:r w:rsidRPr="009D1770">
              <w:rPr>
                <w:rFonts w:eastAsia="Arial" w:cs="Arial"/>
                <w:sz w:val="18"/>
                <w:szCs w:val="18"/>
                <w:u w:val="single"/>
              </w:rPr>
              <w:t>Support / counselling system for social sector workers in local governments piloted.</w:t>
            </w:r>
          </w:p>
          <w:p w14:paraId="7636463A" w14:textId="77777777" w:rsidR="009D1770" w:rsidRPr="009D1770" w:rsidRDefault="009D1770" w:rsidP="009D1770">
            <w:pPr>
              <w:spacing w:before="60"/>
              <w:ind w:left="-20" w:right="-20"/>
              <w:jc w:val="both"/>
              <w:rPr>
                <w:rFonts w:eastAsia="Arial" w:cs="Arial"/>
                <w:color w:val="000000"/>
                <w:sz w:val="18"/>
                <w:szCs w:val="18"/>
                <w:lang w:val="en-GB"/>
              </w:rPr>
            </w:pPr>
            <w:r w:rsidRPr="009D1770">
              <w:rPr>
                <w:rFonts w:eastAsia="Arial" w:cs="Arial"/>
                <w:color w:val="000000"/>
                <w:sz w:val="18"/>
                <w:szCs w:val="18"/>
                <w:lang w:val="en-GB"/>
              </w:rPr>
              <w:t>Measurement unit: yes/no</w:t>
            </w:r>
          </w:p>
          <w:p w14:paraId="1B310A85" w14:textId="77777777" w:rsidR="009D1770" w:rsidRPr="009D1770" w:rsidRDefault="009D1770" w:rsidP="009D1770">
            <w:pPr>
              <w:spacing w:before="60"/>
              <w:ind w:left="-20" w:right="-20"/>
              <w:rPr>
                <w:rFonts w:eastAsia="Arial" w:cs="Arial"/>
                <w:color w:val="000000"/>
                <w:sz w:val="18"/>
                <w:szCs w:val="18"/>
                <w:lang w:val="en-GB"/>
              </w:rPr>
            </w:pPr>
            <w:r w:rsidRPr="009D1770">
              <w:rPr>
                <w:rFonts w:eastAsia="Arial" w:cs="Arial"/>
                <w:color w:val="000000"/>
                <w:sz w:val="18"/>
                <w:szCs w:val="18"/>
                <w:lang w:val="en-GB"/>
              </w:rPr>
              <w:t>Baseline: no</w:t>
            </w:r>
          </w:p>
          <w:p w14:paraId="436D5613" w14:textId="77777777" w:rsidR="009D1770" w:rsidRPr="009D1770" w:rsidRDefault="009D1770" w:rsidP="009D1770">
            <w:pPr>
              <w:spacing w:before="60"/>
              <w:ind w:left="-20" w:right="-20"/>
              <w:rPr>
                <w:rFonts w:eastAsia="Arial" w:cs="Arial"/>
                <w:color w:val="000000"/>
                <w:sz w:val="18"/>
                <w:szCs w:val="18"/>
                <w:lang w:val="en-GB"/>
              </w:rPr>
            </w:pPr>
            <w:r w:rsidRPr="009D1770">
              <w:rPr>
                <w:rFonts w:eastAsia="Arial" w:cs="Arial"/>
                <w:color w:val="000000"/>
                <w:sz w:val="18"/>
                <w:szCs w:val="18"/>
                <w:lang w:val="en-GB"/>
              </w:rPr>
              <w:lastRenderedPageBreak/>
              <w:t>Target: yes</w:t>
            </w:r>
          </w:p>
          <w:p w14:paraId="548BF4DD" w14:textId="77777777" w:rsidR="009D1770" w:rsidRPr="009D1770" w:rsidRDefault="009D1770" w:rsidP="009D1770">
            <w:pPr>
              <w:spacing w:before="60"/>
              <w:rPr>
                <w:rFonts w:eastAsia="Arial" w:cs="Arial"/>
                <w:sz w:val="18"/>
                <w:szCs w:val="18"/>
                <w:lang w:val="en-GB"/>
              </w:rPr>
            </w:pPr>
          </w:p>
        </w:tc>
        <w:tc>
          <w:tcPr>
            <w:tcW w:w="3120" w:type="dxa"/>
            <w:shd w:val="clear" w:color="auto" w:fill="auto"/>
          </w:tcPr>
          <w:p w14:paraId="183D9396"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lastRenderedPageBreak/>
              <w:t>Programme reports,</w:t>
            </w:r>
          </w:p>
          <w:p w14:paraId="0D53980B"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progress monitoring meetings.</w:t>
            </w:r>
          </w:p>
          <w:p w14:paraId="5AFC9A76" w14:textId="77777777" w:rsidR="009D1770" w:rsidRPr="009D1770" w:rsidRDefault="009D1770" w:rsidP="009D1770">
            <w:pPr>
              <w:jc w:val="both"/>
              <w:rPr>
                <w:rFonts w:eastAsia="Times New Roman" w:cs="Arial"/>
                <w:sz w:val="18"/>
                <w:szCs w:val="18"/>
                <w:lang w:val="en-GB" w:eastAsia="de-CH"/>
              </w:rPr>
            </w:pPr>
          </w:p>
          <w:p w14:paraId="27BE911D" w14:textId="77777777" w:rsidR="009D1770" w:rsidRPr="009D1770" w:rsidRDefault="009D1770" w:rsidP="009D1770">
            <w:pPr>
              <w:jc w:val="both"/>
              <w:rPr>
                <w:rFonts w:eastAsia="Times New Roman" w:cs="Arial"/>
                <w:sz w:val="18"/>
                <w:szCs w:val="18"/>
                <w:lang w:val="en-GB" w:eastAsia="de-CH"/>
              </w:rPr>
            </w:pPr>
          </w:p>
          <w:p w14:paraId="54D1BCC2" w14:textId="77777777" w:rsidR="009D1770" w:rsidRPr="009D1770" w:rsidRDefault="009D1770" w:rsidP="009D1770">
            <w:pPr>
              <w:jc w:val="both"/>
              <w:rPr>
                <w:rFonts w:eastAsia="Times New Roman" w:cs="Arial"/>
                <w:sz w:val="18"/>
                <w:szCs w:val="18"/>
                <w:lang w:val="en-GB" w:eastAsia="de-CH"/>
              </w:rPr>
            </w:pPr>
          </w:p>
          <w:p w14:paraId="0D43334C" w14:textId="77777777" w:rsidR="009D1770" w:rsidRPr="009D1770" w:rsidRDefault="009D1770" w:rsidP="009D1770">
            <w:pPr>
              <w:jc w:val="both"/>
              <w:rPr>
                <w:rFonts w:eastAsia="Times New Roman" w:cs="Arial"/>
                <w:sz w:val="18"/>
                <w:szCs w:val="18"/>
                <w:lang w:val="en-GB" w:eastAsia="de-CH"/>
              </w:rPr>
            </w:pPr>
          </w:p>
          <w:p w14:paraId="6613B5C3" w14:textId="77777777" w:rsidR="009D1770" w:rsidRPr="009D1770" w:rsidRDefault="009D1770" w:rsidP="009D1770">
            <w:pPr>
              <w:jc w:val="both"/>
              <w:rPr>
                <w:rFonts w:eastAsia="Times New Roman" w:cs="Arial"/>
                <w:sz w:val="18"/>
                <w:szCs w:val="18"/>
                <w:lang w:val="en-GB" w:eastAsia="de-CH"/>
              </w:rPr>
            </w:pPr>
          </w:p>
          <w:p w14:paraId="1D30DACD"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w:t>
            </w:r>
          </w:p>
          <w:p w14:paraId="76469F98"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progress monitoring meetings.</w:t>
            </w:r>
          </w:p>
          <w:p w14:paraId="0E65821B" w14:textId="77777777" w:rsidR="009D1770" w:rsidRPr="009D1770" w:rsidRDefault="009D1770" w:rsidP="009D1770">
            <w:pPr>
              <w:jc w:val="both"/>
              <w:rPr>
                <w:rFonts w:eastAsia="Times New Roman" w:cs="Arial"/>
                <w:sz w:val="18"/>
                <w:szCs w:val="18"/>
                <w:lang w:val="en-GB" w:eastAsia="de-CH"/>
              </w:rPr>
            </w:pPr>
          </w:p>
          <w:p w14:paraId="673D1142" w14:textId="77777777" w:rsidR="009D1770" w:rsidRPr="009D1770" w:rsidRDefault="009D1770" w:rsidP="009D1770">
            <w:pPr>
              <w:jc w:val="both"/>
              <w:rPr>
                <w:rFonts w:eastAsia="Times New Roman" w:cs="Arial"/>
                <w:sz w:val="18"/>
                <w:szCs w:val="18"/>
                <w:lang w:val="en-GB" w:eastAsia="de-CH"/>
              </w:rPr>
            </w:pPr>
          </w:p>
          <w:p w14:paraId="2CCC0DCF" w14:textId="77777777" w:rsidR="009D1770" w:rsidRPr="009D1770" w:rsidRDefault="009D1770" w:rsidP="009D1770">
            <w:pPr>
              <w:jc w:val="both"/>
              <w:rPr>
                <w:rFonts w:eastAsia="Times New Roman" w:cs="Arial"/>
                <w:sz w:val="18"/>
                <w:szCs w:val="18"/>
                <w:lang w:val="en-GB" w:eastAsia="de-CH"/>
              </w:rPr>
            </w:pPr>
          </w:p>
          <w:p w14:paraId="2B3A8934" w14:textId="77777777" w:rsidR="009D1770" w:rsidRPr="009D1770" w:rsidRDefault="009D1770" w:rsidP="009D1770">
            <w:pPr>
              <w:jc w:val="both"/>
              <w:rPr>
                <w:rFonts w:eastAsia="Times New Roman" w:cs="Arial"/>
                <w:sz w:val="18"/>
                <w:szCs w:val="18"/>
                <w:lang w:val="en-GB" w:eastAsia="de-CH"/>
              </w:rPr>
            </w:pPr>
          </w:p>
          <w:p w14:paraId="7FAE62E8" w14:textId="77777777" w:rsidR="009D1770" w:rsidRPr="009D1770" w:rsidRDefault="009D1770" w:rsidP="009D1770">
            <w:pPr>
              <w:jc w:val="both"/>
              <w:rPr>
                <w:rFonts w:eastAsia="Times New Roman" w:cs="Arial"/>
                <w:sz w:val="18"/>
                <w:szCs w:val="18"/>
                <w:lang w:val="en-GB" w:eastAsia="de-CH"/>
              </w:rPr>
            </w:pPr>
          </w:p>
          <w:p w14:paraId="6015685F"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w:t>
            </w:r>
          </w:p>
          <w:p w14:paraId="3051FBB9"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progress monitoring meetings.</w:t>
            </w:r>
          </w:p>
          <w:p w14:paraId="5432C1AC" w14:textId="77777777" w:rsidR="009D1770" w:rsidRPr="009D1770" w:rsidRDefault="009D1770" w:rsidP="009D1770">
            <w:pPr>
              <w:jc w:val="both"/>
              <w:rPr>
                <w:rFonts w:eastAsia="Times New Roman" w:cs="Arial"/>
                <w:sz w:val="18"/>
                <w:szCs w:val="18"/>
                <w:lang w:val="en-GB" w:eastAsia="de-CH"/>
              </w:rPr>
            </w:pPr>
          </w:p>
          <w:p w14:paraId="3A3CB8AE" w14:textId="77777777" w:rsidR="009D1770" w:rsidRPr="009D1770" w:rsidRDefault="009D1770" w:rsidP="009D1770">
            <w:pPr>
              <w:jc w:val="both"/>
              <w:rPr>
                <w:rFonts w:eastAsia="Times New Roman" w:cs="Arial"/>
                <w:sz w:val="18"/>
                <w:szCs w:val="18"/>
                <w:lang w:val="en-GB" w:eastAsia="de-CH"/>
              </w:rPr>
            </w:pPr>
          </w:p>
          <w:p w14:paraId="4685B2D8" w14:textId="77777777" w:rsidR="009D1770" w:rsidRPr="009D1770" w:rsidRDefault="009D1770" w:rsidP="009D1770">
            <w:pPr>
              <w:jc w:val="both"/>
              <w:rPr>
                <w:rFonts w:eastAsia="Times New Roman" w:cs="Arial"/>
                <w:sz w:val="18"/>
                <w:szCs w:val="18"/>
                <w:lang w:val="en-GB" w:eastAsia="de-CH"/>
              </w:rPr>
            </w:pPr>
          </w:p>
          <w:p w14:paraId="122AD4D3" w14:textId="77777777" w:rsidR="009D1770" w:rsidRPr="009D1770" w:rsidRDefault="009D1770" w:rsidP="009D1770">
            <w:pPr>
              <w:jc w:val="both"/>
              <w:rPr>
                <w:rFonts w:eastAsia="Times New Roman" w:cs="Arial"/>
                <w:sz w:val="18"/>
                <w:szCs w:val="18"/>
                <w:lang w:val="en-GB" w:eastAsia="de-CH"/>
              </w:rPr>
            </w:pPr>
          </w:p>
          <w:p w14:paraId="103359A7" w14:textId="77777777" w:rsidR="009D1770" w:rsidRPr="009D1770" w:rsidRDefault="009D1770" w:rsidP="009D1770">
            <w:pPr>
              <w:jc w:val="both"/>
              <w:rPr>
                <w:rFonts w:eastAsia="Times New Roman" w:cs="Arial"/>
                <w:sz w:val="18"/>
                <w:szCs w:val="18"/>
                <w:lang w:val="en-GB" w:eastAsia="de-CH"/>
              </w:rPr>
            </w:pPr>
          </w:p>
          <w:p w14:paraId="1D031B96" w14:textId="77777777" w:rsidR="009D1770" w:rsidRPr="009D1770" w:rsidRDefault="009D1770" w:rsidP="009D1770">
            <w:pPr>
              <w:jc w:val="both"/>
              <w:rPr>
                <w:rFonts w:eastAsia="Times New Roman" w:cs="Arial"/>
                <w:sz w:val="18"/>
                <w:szCs w:val="18"/>
                <w:lang w:val="en-GB" w:eastAsia="de-CH"/>
              </w:rPr>
            </w:pPr>
          </w:p>
          <w:p w14:paraId="1B45FAA6"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w:t>
            </w:r>
          </w:p>
          <w:p w14:paraId="66AD6BC6"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progress monitoring meetings.</w:t>
            </w:r>
          </w:p>
        </w:tc>
        <w:tc>
          <w:tcPr>
            <w:tcW w:w="3240" w:type="dxa"/>
            <w:shd w:val="clear" w:color="auto" w:fill="auto"/>
          </w:tcPr>
          <w:p w14:paraId="260C70FC"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Assumptions:</w:t>
            </w:r>
          </w:p>
          <w:p w14:paraId="46573628"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Knowing the channels to reach the target group.</w:t>
            </w:r>
          </w:p>
          <w:p w14:paraId="1AC588BB"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Clear and relevant information about the target group.</w:t>
            </w:r>
          </w:p>
          <w:p w14:paraId="271B2C80"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Relevant problem mapping.</w:t>
            </w:r>
          </w:p>
          <w:p w14:paraId="5886F7AD"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Political and strategic priorities remain as agreed upon are adequate.</w:t>
            </w:r>
          </w:p>
          <w:p w14:paraId="4CD88522" w14:textId="77777777" w:rsidR="009D1770" w:rsidRPr="009D1770" w:rsidRDefault="009D1770" w:rsidP="009D1770">
            <w:pPr>
              <w:spacing w:after="180" w:line="260" w:lineRule="atLeast"/>
              <w:jc w:val="both"/>
              <w:rPr>
                <w:rFonts w:eastAsia="Times New Roman" w:cs="Arial"/>
                <w:sz w:val="18"/>
                <w:szCs w:val="18"/>
                <w:lang w:val="en-GB" w:eastAsia="de-CH"/>
              </w:rPr>
            </w:pPr>
            <w:r w:rsidRPr="009D1770">
              <w:rPr>
                <w:rFonts w:eastAsia="Times New Roman" w:cs="Arial"/>
                <w:sz w:val="18"/>
                <w:szCs w:val="18"/>
                <w:lang w:val="en-GB" w:eastAsia="de-CH"/>
              </w:rPr>
              <w:t>Availability of target group.</w:t>
            </w:r>
          </w:p>
          <w:p w14:paraId="297848A9"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0688570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Universities` lack of interest</w:t>
            </w:r>
          </w:p>
          <w:p w14:paraId="377FAD5E"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Time constraints to implement SSIP activities by the end of 2028.</w:t>
            </w:r>
          </w:p>
          <w:p w14:paraId="382AB25C"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Price increases to activities.</w:t>
            </w:r>
          </w:p>
          <w:p w14:paraId="59094AA3"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Target group overwhelmed with work and extra trainings.</w:t>
            </w:r>
          </w:p>
          <w:p w14:paraId="5481398A"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Political and strategic priorities change due to world changing events.  </w:t>
            </w:r>
          </w:p>
          <w:p w14:paraId="7C89334D"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Few experts, who are very occupied.</w:t>
            </w:r>
          </w:p>
          <w:p w14:paraId="36821ED0" w14:textId="77777777" w:rsidR="009D1770" w:rsidRPr="009D1770" w:rsidRDefault="009D1770" w:rsidP="009D1770">
            <w:pPr>
              <w:spacing w:before="60"/>
              <w:rPr>
                <w:rFonts w:eastAsia="Times New Roman" w:cs="Arial"/>
                <w:sz w:val="18"/>
                <w:szCs w:val="18"/>
                <w:lang w:val="en-GB" w:eastAsia="de-CH"/>
              </w:rPr>
            </w:pPr>
          </w:p>
        </w:tc>
      </w:tr>
      <w:tr w:rsidR="009D1770" w:rsidRPr="009D1770" w14:paraId="2CB6A87D" w14:textId="77777777" w:rsidTr="009D1770">
        <w:trPr>
          <w:trHeight w:val="1040"/>
        </w:trPr>
        <w:tc>
          <w:tcPr>
            <w:tcW w:w="4068" w:type="dxa"/>
            <w:shd w:val="clear" w:color="auto" w:fill="auto"/>
          </w:tcPr>
          <w:p w14:paraId="40476A2D" w14:textId="77777777" w:rsidR="009D1770" w:rsidRPr="009D1770" w:rsidRDefault="009D1770" w:rsidP="009D1770">
            <w:pPr>
              <w:spacing w:after="180" w:line="260" w:lineRule="atLeast"/>
              <w:jc w:val="both"/>
              <w:rPr>
                <w:rFonts w:eastAsia="Times New Roman" w:cs="Arial"/>
                <w:b/>
                <w:sz w:val="18"/>
                <w:szCs w:val="18"/>
                <w:lang w:val="en-GB"/>
              </w:rPr>
            </w:pPr>
            <w:r w:rsidRPr="009D1770">
              <w:rPr>
                <w:rFonts w:eastAsia="Times New Roman" w:cs="Arial"/>
                <w:b/>
                <w:sz w:val="18"/>
                <w:szCs w:val="18"/>
                <w:lang w:val="en-GB"/>
              </w:rPr>
              <w:t xml:space="preserve">Output 3.1 </w:t>
            </w:r>
            <w:r w:rsidRPr="009D1770">
              <w:rPr>
                <w:rFonts w:eastAsia="Times New Roman" w:cs="Arial"/>
                <w:sz w:val="18"/>
                <w:szCs w:val="18"/>
                <w:u w:val="single"/>
                <w:lang w:val="en-GB"/>
              </w:rPr>
              <w:t>Civil society competence building activities carried out.</w:t>
            </w:r>
          </w:p>
          <w:p w14:paraId="0EC12847" w14:textId="77777777" w:rsidR="009D1770" w:rsidRPr="009D1770" w:rsidRDefault="009D1770" w:rsidP="009D1770">
            <w:pPr>
              <w:spacing w:after="180" w:line="260" w:lineRule="atLeast"/>
              <w:jc w:val="both"/>
              <w:rPr>
                <w:rFonts w:eastAsia="Times New Roman" w:cs="Arial"/>
                <w:b/>
                <w:sz w:val="18"/>
                <w:szCs w:val="18"/>
                <w:lang w:val="en-GB"/>
              </w:rPr>
            </w:pPr>
            <w:r w:rsidRPr="009D1770">
              <w:rPr>
                <w:rFonts w:eastAsia="Times New Roman" w:cs="Arial"/>
                <w:bCs/>
                <w:sz w:val="18"/>
                <w:szCs w:val="18"/>
                <w:lang w:val="en-GB"/>
              </w:rPr>
              <w:t>(Activity: Building civil society competence, raising public awareness, and disseminating information on social innovation)</w:t>
            </w:r>
          </w:p>
        </w:tc>
        <w:tc>
          <w:tcPr>
            <w:tcW w:w="4620" w:type="dxa"/>
            <w:shd w:val="clear" w:color="auto" w:fill="auto"/>
          </w:tcPr>
          <w:p w14:paraId="2332DCCC" w14:textId="77777777" w:rsidR="009D1770" w:rsidRPr="009D1770" w:rsidRDefault="009D1770" w:rsidP="009D1770">
            <w:pPr>
              <w:jc w:val="both"/>
              <w:rPr>
                <w:rFonts w:eastAsia="Arial" w:cs="Arial"/>
                <w:sz w:val="18"/>
                <w:szCs w:val="18"/>
                <w:lang w:val="en-GB"/>
              </w:rPr>
            </w:pPr>
            <w:r w:rsidRPr="009D1770">
              <w:rPr>
                <w:rFonts w:eastAsia="Arial" w:cs="Arial"/>
                <w:b/>
                <w:sz w:val="18"/>
                <w:szCs w:val="18"/>
                <w:lang w:val="en-GB" w:eastAsia="de-CH"/>
              </w:rPr>
              <w:t>OPI 3.</w:t>
            </w:r>
            <w:r w:rsidRPr="009D1770">
              <w:rPr>
                <w:rFonts w:eastAsia="Arial" w:cs="Arial"/>
                <w:b/>
                <w:bCs/>
                <w:sz w:val="18"/>
                <w:szCs w:val="18"/>
                <w:lang w:val="en-GB" w:eastAsia="de-CH"/>
              </w:rPr>
              <w:t xml:space="preserve">1 </w:t>
            </w:r>
            <w:r w:rsidRPr="009D1770">
              <w:rPr>
                <w:rFonts w:eastAsia="Arial" w:cs="Arial"/>
                <w:sz w:val="18"/>
                <w:szCs w:val="18"/>
                <w:u w:val="single"/>
                <w:lang w:val="en-GB"/>
              </w:rPr>
              <w:t>Action plan for civil society competence building activities, including target group mapping.</w:t>
            </w:r>
          </w:p>
          <w:p w14:paraId="714D5001" w14:textId="77777777" w:rsidR="009D1770" w:rsidRPr="009D1770" w:rsidRDefault="009D1770" w:rsidP="009D1770">
            <w:pPr>
              <w:spacing w:before="60"/>
              <w:jc w:val="both"/>
              <w:rPr>
                <w:rFonts w:eastAsia="Arial" w:cs="Arial"/>
                <w:sz w:val="18"/>
                <w:szCs w:val="18"/>
                <w:lang w:val="en-GB" w:eastAsia="de-CH"/>
              </w:rPr>
            </w:pPr>
            <w:r w:rsidRPr="009D1770">
              <w:rPr>
                <w:rFonts w:eastAsia="Arial" w:cs="Arial"/>
                <w:sz w:val="18"/>
                <w:szCs w:val="18"/>
                <w:lang w:val="en-GB" w:eastAsia="de-CH"/>
              </w:rPr>
              <w:t>Measurement unit: yes/no</w:t>
            </w:r>
          </w:p>
          <w:p w14:paraId="3E0324A8" w14:textId="77777777" w:rsidR="009D1770" w:rsidRPr="009D1770" w:rsidRDefault="009D1770" w:rsidP="009D1770">
            <w:pPr>
              <w:spacing w:before="60"/>
              <w:rPr>
                <w:rFonts w:eastAsia="Arial" w:cs="Arial"/>
                <w:sz w:val="18"/>
                <w:szCs w:val="18"/>
                <w:lang w:val="en-GB" w:eastAsia="de-CH"/>
              </w:rPr>
            </w:pPr>
            <w:r w:rsidRPr="009D1770">
              <w:rPr>
                <w:rFonts w:eastAsia="Arial" w:cs="Arial"/>
                <w:sz w:val="18"/>
                <w:szCs w:val="18"/>
                <w:lang w:val="en-GB" w:eastAsia="de-CH"/>
              </w:rPr>
              <w:t>Baseline: No</w:t>
            </w:r>
          </w:p>
          <w:p w14:paraId="19A22942" w14:textId="77777777" w:rsidR="009D1770" w:rsidRPr="009D1770" w:rsidRDefault="009D1770" w:rsidP="009D1770">
            <w:pPr>
              <w:spacing w:before="60"/>
              <w:rPr>
                <w:rFonts w:eastAsia="Times New Roman" w:cs="Arial"/>
                <w:sz w:val="18"/>
                <w:szCs w:val="18"/>
                <w:lang w:val="en-GB" w:eastAsia="de-CH"/>
              </w:rPr>
            </w:pPr>
            <w:r w:rsidRPr="009D1770">
              <w:rPr>
                <w:rFonts w:eastAsia="Arial" w:cs="Arial"/>
                <w:sz w:val="18"/>
                <w:szCs w:val="18"/>
                <w:lang w:val="en-GB" w:eastAsia="de-CH"/>
              </w:rPr>
              <w:t>Target: Yes</w:t>
            </w:r>
          </w:p>
          <w:p w14:paraId="7D1595D9" w14:textId="77777777" w:rsidR="009D1770" w:rsidRPr="009D1770" w:rsidRDefault="009D1770" w:rsidP="009D1770">
            <w:pPr>
              <w:spacing w:before="60"/>
              <w:rPr>
                <w:rFonts w:eastAsia="Times New Roman" w:cs="Arial"/>
                <w:b/>
                <w:bCs/>
                <w:sz w:val="18"/>
                <w:szCs w:val="18"/>
                <w:lang w:val="en-GB" w:eastAsia="de-CH"/>
              </w:rPr>
            </w:pPr>
          </w:p>
          <w:p w14:paraId="4022B3F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b/>
                <w:bCs/>
                <w:sz w:val="18"/>
                <w:szCs w:val="18"/>
                <w:lang w:val="en-GB" w:eastAsia="de-CH"/>
              </w:rPr>
              <w:t xml:space="preserve">OPI 3.2 </w:t>
            </w:r>
            <w:r w:rsidRPr="009D1770">
              <w:rPr>
                <w:rFonts w:eastAsia="Times New Roman" w:cs="Arial"/>
                <w:sz w:val="18"/>
                <w:szCs w:val="18"/>
                <w:u w:val="single"/>
                <w:lang w:val="en-GB" w:eastAsia="de-CH"/>
              </w:rPr>
              <w:t>Number of civil society competence building activities carried out for communities, organisations, and individuals, including people from different cultural and linguistic backgrounds.</w:t>
            </w:r>
          </w:p>
          <w:p w14:paraId="0E5F20F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number</w:t>
            </w:r>
          </w:p>
          <w:p w14:paraId="72805E7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Baseline: 0</w:t>
            </w:r>
          </w:p>
          <w:p w14:paraId="41B53162"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Target: 14 (this number includes 2 social innovation hackathons, 2 social innovation incubation programmes, 2 training programmes, 2 workshops, 6 study visits for organisations, communities, and individuals)</w:t>
            </w:r>
          </w:p>
          <w:p w14:paraId="5F3445F4" w14:textId="77777777" w:rsidR="009D1770" w:rsidRPr="009D1770" w:rsidRDefault="009D1770" w:rsidP="009D1770">
            <w:pPr>
              <w:spacing w:before="60"/>
              <w:jc w:val="both"/>
              <w:rPr>
                <w:rFonts w:eastAsia="Times New Roman" w:cs="Arial"/>
                <w:sz w:val="18"/>
                <w:szCs w:val="18"/>
                <w:lang w:val="en-GB" w:eastAsia="de-CH"/>
              </w:rPr>
            </w:pPr>
          </w:p>
          <w:p w14:paraId="736C9B2C"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sz w:val="18"/>
                <w:szCs w:val="18"/>
                <w:lang w:val="en-GB" w:eastAsia="de-CH"/>
              </w:rPr>
              <w:t>OPI 3.</w:t>
            </w:r>
            <w:r w:rsidRPr="009D1770">
              <w:rPr>
                <w:rFonts w:eastAsia="Times New Roman" w:cs="Arial"/>
                <w:b/>
                <w:bCs/>
                <w:sz w:val="18"/>
                <w:szCs w:val="18"/>
                <w:lang w:val="en-GB" w:eastAsia="de-CH"/>
              </w:rPr>
              <w:t>3</w:t>
            </w:r>
            <w:r w:rsidRPr="009D1770">
              <w:rPr>
                <w:rFonts w:eastAsia="Times New Roman" w:cs="Arial"/>
                <w:sz w:val="18"/>
                <w:szCs w:val="18"/>
                <w:lang w:val="en-GB" w:eastAsia="de-CH"/>
              </w:rPr>
              <w:t xml:space="preserve"> </w:t>
            </w:r>
            <w:r w:rsidRPr="009D1770">
              <w:rPr>
                <w:rFonts w:eastAsia="Times New Roman" w:cs="Arial"/>
                <w:sz w:val="18"/>
                <w:szCs w:val="18"/>
                <w:u w:val="single"/>
                <w:lang w:val="en-GB" w:eastAsia="de-CH"/>
              </w:rPr>
              <w:t>Feedback by participants on the civil society competence building activities.</w:t>
            </w:r>
          </w:p>
          <w:p w14:paraId="2889D8A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percentage of respondents</w:t>
            </w:r>
          </w:p>
          <w:p w14:paraId="4B494746"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Baseline: 0</w:t>
            </w:r>
          </w:p>
          <w:p w14:paraId="554022A4" w14:textId="77777777" w:rsidR="009D1770" w:rsidRPr="009D1770" w:rsidRDefault="009D1770" w:rsidP="009D1770">
            <w:pPr>
              <w:jc w:val="both"/>
              <w:rPr>
                <w:rFonts w:eastAsia="Arial" w:cs="Arial"/>
                <w:sz w:val="18"/>
                <w:szCs w:val="18"/>
                <w:lang w:val="en-GB"/>
              </w:rPr>
            </w:pPr>
            <w:r w:rsidRPr="009D1770">
              <w:rPr>
                <w:rFonts w:eastAsia="Times New Roman" w:cs="Arial"/>
                <w:sz w:val="18"/>
                <w:szCs w:val="18"/>
                <w:lang w:val="en-GB" w:eastAsia="de-CH"/>
              </w:rPr>
              <w:t>Target: 70% of respondents are satisfied with the activity they participated in</w:t>
            </w:r>
          </w:p>
          <w:p w14:paraId="187DE218" w14:textId="77777777" w:rsidR="009D1770" w:rsidRPr="009D1770" w:rsidRDefault="009D1770" w:rsidP="009D1770">
            <w:pPr>
              <w:rPr>
                <w:rFonts w:eastAsia="Arial" w:cs="Arial"/>
                <w:sz w:val="18"/>
                <w:szCs w:val="18"/>
                <w:lang w:val="en-GB" w:eastAsia="de-CH"/>
              </w:rPr>
            </w:pPr>
          </w:p>
        </w:tc>
        <w:tc>
          <w:tcPr>
            <w:tcW w:w="3120" w:type="dxa"/>
            <w:shd w:val="clear" w:color="auto" w:fill="auto"/>
          </w:tcPr>
          <w:p w14:paraId="30577781"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26905FF7" w14:textId="77777777" w:rsidR="009D1770" w:rsidRPr="009D1770" w:rsidRDefault="009D1770" w:rsidP="009D1770">
            <w:pPr>
              <w:rPr>
                <w:rFonts w:eastAsia="Times New Roman" w:cs="Arial"/>
                <w:sz w:val="18"/>
                <w:szCs w:val="18"/>
                <w:lang w:val="en-GB" w:eastAsia="de-CH"/>
              </w:rPr>
            </w:pPr>
          </w:p>
          <w:p w14:paraId="0BBE40E1" w14:textId="77777777" w:rsidR="009D1770" w:rsidRPr="009D1770" w:rsidRDefault="009D1770" w:rsidP="009D1770">
            <w:pPr>
              <w:rPr>
                <w:rFonts w:eastAsia="Times New Roman" w:cs="Arial"/>
                <w:sz w:val="18"/>
                <w:szCs w:val="18"/>
                <w:lang w:val="en-GB" w:eastAsia="de-CH"/>
              </w:rPr>
            </w:pPr>
          </w:p>
          <w:p w14:paraId="1CCBA96B" w14:textId="77777777" w:rsidR="009D1770" w:rsidRPr="009D1770" w:rsidRDefault="009D1770" w:rsidP="009D1770">
            <w:pPr>
              <w:rPr>
                <w:rFonts w:eastAsia="Times New Roman" w:cs="Arial"/>
                <w:sz w:val="18"/>
                <w:szCs w:val="18"/>
                <w:lang w:val="en-GB" w:eastAsia="de-CH"/>
              </w:rPr>
            </w:pPr>
          </w:p>
          <w:p w14:paraId="4C2F31C1" w14:textId="77777777" w:rsidR="009D1770" w:rsidRPr="009D1770" w:rsidRDefault="009D1770" w:rsidP="009D1770">
            <w:pPr>
              <w:rPr>
                <w:rFonts w:eastAsia="Times New Roman" w:cs="Arial"/>
                <w:sz w:val="18"/>
                <w:szCs w:val="18"/>
                <w:lang w:val="en-GB" w:eastAsia="de-CH"/>
              </w:rPr>
            </w:pPr>
          </w:p>
          <w:p w14:paraId="4994A8AE" w14:textId="77777777" w:rsidR="009D1770" w:rsidRPr="009D1770" w:rsidRDefault="009D1770" w:rsidP="009D1770">
            <w:pPr>
              <w:rPr>
                <w:rFonts w:eastAsia="Times New Roman" w:cs="Arial"/>
                <w:sz w:val="18"/>
                <w:szCs w:val="18"/>
                <w:lang w:val="en-GB" w:eastAsia="de-CH"/>
              </w:rPr>
            </w:pPr>
          </w:p>
          <w:p w14:paraId="671806CE" w14:textId="77777777" w:rsidR="009D1770" w:rsidRPr="009D1770" w:rsidRDefault="009D1770" w:rsidP="009D1770">
            <w:pPr>
              <w:rPr>
                <w:rFonts w:eastAsia="Times New Roman" w:cs="Arial"/>
                <w:sz w:val="18"/>
                <w:szCs w:val="18"/>
                <w:lang w:val="en-GB" w:eastAsia="de-CH"/>
              </w:rPr>
            </w:pPr>
          </w:p>
          <w:p w14:paraId="1FCA06BF"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2471952C" w14:textId="77777777" w:rsidR="009D1770" w:rsidRPr="009D1770" w:rsidRDefault="009D1770" w:rsidP="009D1770">
            <w:pPr>
              <w:rPr>
                <w:rFonts w:eastAsia="Times New Roman" w:cs="Arial"/>
                <w:sz w:val="18"/>
                <w:szCs w:val="18"/>
                <w:lang w:val="en-GB" w:eastAsia="de-CH"/>
              </w:rPr>
            </w:pPr>
          </w:p>
          <w:p w14:paraId="34746CE9" w14:textId="77777777" w:rsidR="009D1770" w:rsidRPr="009D1770" w:rsidRDefault="009D1770" w:rsidP="009D1770">
            <w:pPr>
              <w:rPr>
                <w:rFonts w:eastAsia="Times New Roman" w:cs="Arial"/>
                <w:sz w:val="18"/>
                <w:szCs w:val="18"/>
                <w:lang w:val="en-GB" w:eastAsia="de-CH"/>
              </w:rPr>
            </w:pPr>
          </w:p>
          <w:p w14:paraId="7182FBC3" w14:textId="77777777" w:rsidR="009D1770" w:rsidRPr="009D1770" w:rsidRDefault="009D1770" w:rsidP="009D1770">
            <w:pPr>
              <w:rPr>
                <w:rFonts w:eastAsia="Times New Roman" w:cs="Arial"/>
                <w:sz w:val="18"/>
                <w:szCs w:val="18"/>
                <w:lang w:val="en-GB" w:eastAsia="de-CH"/>
              </w:rPr>
            </w:pPr>
          </w:p>
          <w:p w14:paraId="49014EDE" w14:textId="77777777" w:rsidR="009D1770" w:rsidRPr="009D1770" w:rsidRDefault="009D1770" w:rsidP="009D1770">
            <w:pPr>
              <w:rPr>
                <w:rFonts w:eastAsia="Times New Roman" w:cs="Arial"/>
                <w:sz w:val="18"/>
                <w:szCs w:val="18"/>
                <w:lang w:val="en-GB" w:eastAsia="de-CH"/>
              </w:rPr>
            </w:pPr>
          </w:p>
          <w:p w14:paraId="523B6B32" w14:textId="77777777" w:rsidR="009D1770" w:rsidRPr="009D1770" w:rsidRDefault="009D1770" w:rsidP="009D1770">
            <w:pPr>
              <w:rPr>
                <w:rFonts w:eastAsia="Times New Roman" w:cs="Arial"/>
                <w:sz w:val="18"/>
                <w:szCs w:val="18"/>
                <w:lang w:val="en-GB" w:eastAsia="de-CH"/>
              </w:rPr>
            </w:pPr>
          </w:p>
          <w:p w14:paraId="4C8C411E" w14:textId="77777777" w:rsidR="009D1770" w:rsidRPr="009D1770" w:rsidRDefault="009D1770" w:rsidP="009D1770">
            <w:pPr>
              <w:rPr>
                <w:rFonts w:eastAsia="Times New Roman" w:cs="Arial"/>
                <w:sz w:val="18"/>
                <w:szCs w:val="18"/>
                <w:lang w:val="en-GB" w:eastAsia="de-CH"/>
              </w:rPr>
            </w:pPr>
          </w:p>
          <w:p w14:paraId="3BAB0194" w14:textId="77777777" w:rsidR="009D1770" w:rsidRPr="009D1770" w:rsidRDefault="009D1770" w:rsidP="009D1770">
            <w:pPr>
              <w:rPr>
                <w:rFonts w:eastAsia="Times New Roman" w:cs="Arial"/>
                <w:sz w:val="18"/>
                <w:szCs w:val="18"/>
                <w:lang w:val="en-GB" w:eastAsia="de-CH"/>
              </w:rPr>
            </w:pPr>
          </w:p>
          <w:p w14:paraId="2A6850E6" w14:textId="77777777" w:rsidR="009D1770" w:rsidRPr="009D1770" w:rsidRDefault="009D1770" w:rsidP="009D1770">
            <w:pPr>
              <w:rPr>
                <w:rFonts w:eastAsia="Times New Roman" w:cs="Arial"/>
                <w:sz w:val="18"/>
                <w:szCs w:val="18"/>
                <w:lang w:val="en-GB" w:eastAsia="de-CH"/>
              </w:rPr>
            </w:pPr>
          </w:p>
          <w:p w14:paraId="7EF461FD" w14:textId="77777777" w:rsidR="009D1770" w:rsidRPr="009D1770" w:rsidRDefault="009D1770" w:rsidP="009D1770">
            <w:pPr>
              <w:rPr>
                <w:rFonts w:eastAsia="Times New Roman" w:cs="Arial"/>
                <w:sz w:val="18"/>
                <w:szCs w:val="18"/>
                <w:lang w:val="en-GB" w:eastAsia="de-CH"/>
              </w:rPr>
            </w:pPr>
          </w:p>
          <w:p w14:paraId="00603055" w14:textId="77777777" w:rsidR="009D1770" w:rsidRPr="009D1770" w:rsidRDefault="009D1770" w:rsidP="009D1770">
            <w:pPr>
              <w:rPr>
                <w:rFonts w:eastAsia="Times New Roman" w:cs="Arial"/>
                <w:sz w:val="18"/>
                <w:szCs w:val="18"/>
                <w:lang w:val="en-GB" w:eastAsia="de-CH"/>
              </w:rPr>
            </w:pPr>
          </w:p>
          <w:p w14:paraId="052AE574" w14:textId="77777777" w:rsidR="009D1770" w:rsidRPr="009D1770" w:rsidRDefault="009D1770" w:rsidP="009D1770">
            <w:pPr>
              <w:rPr>
                <w:rFonts w:eastAsia="Times New Roman" w:cs="Arial"/>
                <w:sz w:val="18"/>
                <w:szCs w:val="18"/>
                <w:lang w:val="en-GB" w:eastAsia="de-CH"/>
              </w:rPr>
            </w:pPr>
          </w:p>
          <w:p w14:paraId="59B14BF0" w14:textId="77777777" w:rsidR="009D1770" w:rsidRPr="009D1770" w:rsidRDefault="009D1770" w:rsidP="009D1770">
            <w:pPr>
              <w:rPr>
                <w:rFonts w:eastAsia="Times New Roman" w:cs="Arial"/>
                <w:sz w:val="18"/>
                <w:szCs w:val="18"/>
                <w:lang w:val="en-GB" w:eastAsia="de-CH"/>
              </w:rPr>
            </w:pPr>
          </w:p>
          <w:p w14:paraId="01BB1244" w14:textId="77777777" w:rsidR="009D1770" w:rsidRPr="009D1770" w:rsidRDefault="009D1770" w:rsidP="009D1770">
            <w:pPr>
              <w:rPr>
                <w:rFonts w:eastAsia="Times New Roman" w:cs="Arial"/>
                <w:sz w:val="18"/>
                <w:szCs w:val="18"/>
                <w:lang w:val="en-GB" w:eastAsia="de-CH"/>
              </w:rPr>
            </w:pPr>
          </w:p>
          <w:p w14:paraId="00B86065"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 which include an overview of feedback.</w:t>
            </w:r>
          </w:p>
          <w:p w14:paraId="3C56C42E" w14:textId="77777777" w:rsidR="009D1770" w:rsidRPr="009D1770" w:rsidRDefault="009D1770" w:rsidP="009D1770">
            <w:pPr>
              <w:rPr>
                <w:rFonts w:eastAsia="Times New Roman" w:cs="Arial"/>
                <w:sz w:val="18"/>
                <w:szCs w:val="18"/>
                <w:lang w:val="en-GB" w:eastAsia="de-CH"/>
              </w:rPr>
            </w:pPr>
          </w:p>
        </w:tc>
        <w:tc>
          <w:tcPr>
            <w:tcW w:w="3240" w:type="dxa"/>
            <w:shd w:val="clear" w:color="auto" w:fill="auto"/>
          </w:tcPr>
          <w:p w14:paraId="67B1001B"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Assumptions:</w:t>
            </w:r>
          </w:p>
          <w:p w14:paraId="0C5DEC05"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The ability and competence and availability of experts to develop training and information materials.</w:t>
            </w:r>
          </w:p>
          <w:p w14:paraId="0A3437FD"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The organisers have a good understanding of the target groups and their needs (</w:t>
            </w:r>
            <w:proofErr w:type="gramStart"/>
            <w:r w:rsidRPr="009D1770">
              <w:rPr>
                <w:rFonts w:eastAsia="Times New Roman" w:cs="Arial"/>
                <w:sz w:val="18"/>
                <w:szCs w:val="18"/>
                <w:lang w:val="en-GB" w:eastAsia="de-CH"/>
              </w:rPr>
              <w:t>in order to</w:t>
            </w:r>
            <w:proofErr w:type="gramEnd"/>
            <w:r w:rsidRPr="009D1770">
              <w:rPr>
                <w:rFonts w:eastAsia="Times New Roman" w:cs="Arial"/>
                <w:sz w:val="18"/>
                <w:szCs w:val="18"/>
                <w:lang w:val="en-GB" w:eastAsia="de-CH"/>
              </w:rPr>
              <w:t xml:space="preserve"> target the activities to organisations, communities and individuals that would be are interested in social innovation and the inclusion of migrants).</w:t>
            </w:r>
          </w:p>
          <w:p w14:paraId="105492EB"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17950915"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Finding experts with sufficient competence to compile as well as translate the materials.</w:t>
            </w:r>
          </w:p>
          <w:p w14:paraId="4B8A1796"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Reaching the relevant target groups.</w:t>
            </w:r>
          </w:p>
          <w:p w14:paraId="0BB7AEBC"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Scarce time resources of the target group and their ability to participate.</w:t>
            </w:r>
          </w:p>
          <w:p w14:paraId="20B72296"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Time constraints to implement SSIP activities by mid-2028</w:t>
            </w:r>
          </w:p>
        </w:tc>
      </w:tr>
      <w:tr w:rsidR="009D1770" w:rsidRPr="009D1770" w14:paraId="79F19D96" w14:textId="77777777" w:rsidTr="009D1770">
        <w:trPr>
          <w:trHeight w:val="1040"/>
        </w:trPr>
        <w:tc>
          <w:tcPr>
            <w:tcW w:w="4068" w:type="dxa"/>
            <w:shd w:val="clear" w:color="auto" w:fill="auto"/>
          </w:tcPr>
          <w:p w14:paraId="766A8EA3" w14:textId="77777777" w:rsidR="009D1770" w:rsidRPr="009D1770" w:rsidRDefault="009D1770" w:rsidP="009D1770">
            <w:pPr>
              <w:jc w:val="both"/>
              <w:rPr>
                <w:rFonts w:eastAsia="Times New Roman" w:cs="Arial"/>
                <w:sz w:val="18"/>
                <w:szCs w:val="18"/>
                <w:lang w:val="en-GB"/>
              </w:rPr>
            </w:pPr>
            <w:r w:rsidRPr="009D1770">
              <w:rPr>
                <w:rFonts w:eastAsia="Times New Roman" w:cs="Arial"/>
                <w:b/>
                <w:sz w:val="18"/>
                <w:szCs w:val="18"/>
                <w:lang w:val="en-GB"/>
              </w:rPr>
              <w:t xml:space="preserve">Output 3.2 </w:t>
            </w:r>
            <w:r w:rsidRPr="009D1770">
              <w:rPr>
                <w:rFonts w:eastAsia="Times New Roman" w:cs="Arial"/>
                <w:sz w:val="18"/>
                <w:szCs w:val="18"/>
                <w:u w:val="single"/>
                <w:lang w:val="en-GB"/>
              </w:rPr>
              <w:t>A set of social innovation training and information materials created, published, and disseminated.</w:t>
            </w:r>
          </w:p>
          <w:p w14:paraId="70EEEB23" w14:textId="77777777" w:rsidR="009D1770" w:rsidRPr="009D1770" w:rsidRDefault="009D1770" w:rsidP="009D1770">
            <w:pPr>
              <w:jc w:val="both"/>
              <w:rPr>
                <w:rFonts w:eastAsia="Times New Roman" w:cs="Arial"/>
                <w:b/>
                <w:sz w:val="18"/>
                <w:szCs w:val="18"/>
                <w:lang w:val="en-GB"/>
              </w:rPr>
            </w:pPr>
            <w:r w:rsidRPr="009D1770">
              <w:rPr>
                <w:rFonts w:eastAsia="Times New Roman" w:cs="Arial"/>
                <w:b/>
                <w:sz w:val="18"/>
                <w:szCs w:val="18"/>
                <w:lang w:val="en-GB"/>
              </w:rPr>
              <w:t xml:space="preserve"> </w:t>
            </w:r>
            <w:r w:rsidRPr="009D1770">
              <w:rPr>
                <w:rFonts w:eastAsia="Times New Roman" w:cs="Arial"/>
                <w:bCs/>
                <w:sz w:val="18"/>
                <w:szCs w:val="18"/>
                <w:lang w:val="en-GB"/>
              </w:rPr>
              <w:t>(Activity: Building civil society competence, raising public awareness, and disseminating information on social innovation)</w:t>
            </w:r>
          </w:p>
        </w:tc>
        <w:tc>
          <w:tcPr>
            <w:tcW w:w="4620" w:type="dxa"/>
            <w:shd w:val="clear" w:color="auto" w:fill="auto"/>
          </w:tcPr>
          <w:p w14:paraId="18BF9B86" w14:textId="77777777" w:rsidR="009D1770" w:rsidRPr="009D1770" w:rsidRDefault="009D1770" w:rsidP="009D1770">
            <w:pPr>
              <w:jc w:val="both"/>
              <w:rPr>
                <w:rFonts w:eastAsia="Arial" w:cs="Arial"/>
                <w:sz w:val="18"/>
                <w:szCs w:val="18"/>
                <w:lang w:val="en-GB"/>
              </w:rPr>
            </w:pPr>
            <w:r w:rsidRPr="009D1770">
              <w:rPr>
                <w:rFonts w:eastAsia="Arial" w:cs="Arial"/>
                <w:b/>
                <w:sz w:val="18"/>
                <w:szCs w:val="18"/>
                <w:lang w:val="en-GB" w:eastAsia="de-CH"/>
              </w:rPr>
              <w:t>OPI 3.</w:t>
            </w:r>
            <w:r w:rsidRPr="009D1770">
              <w:rPr>
                <w:rFonts w:eastAsia="Arial" w:cs="Arial"/>
                <w:b/>
                <w:bCs/>
                <w:sz w:val="18"/>
                <w:szCs w:val="18"/>
                <w:lang w:val="en-GB" w:eastAsia="de-CH"/>
              </w:rPr>
              <w:t xml:space="preserve">4 </w:t>
            </w:r>
            <w:r w:rsidRPr="009D1770">
              <w:rPr>
                <w:rFonts w:eastAsia="Arial" w:cs="Arial"/>
                <w:sz w:val="18"/>
                <w:szCs w:val="18"/>
                <w:u w:val="single"/>
                <w:lang w:val="en-GB" w:eastAsia="de-CH"/>
              </w:rPr>
              <w:t xml:space="preserve">Action plan for the preparation of </w:t>
            </w:r>
            <w:r w:rsidRPr="009D1770">
              <w:rPr>
                <w:rFonts w:eastAsia="Times New Roman" w:cs="Arial"/>
                <w:sz w:val="18"/>
                <w:szCs w:val="18"/>
                <w:u w:val="single"/>
                <w:lang w:val="en-GB"/>
              </w:rPr>
              <w:t>social innovation training and information</w:t>
            </w:r>
            <w:r w:rsidRPr="009D1770">
              <w:rPr>
                <w:rFonts w:eastAsia="Arial" w:cs="Arial"/>
                <w:sz w:val="18"/>
                <w:szCs w:val="18"/>
                <w:u w:val="single"/>
                <w:lang w:val="en-GB" w:eastAsia="de-CH"/>
              </w:rPr>
              <w:t xml:space="preserve"> materials, including target group mapping.</w:t>
            </w:r>
          </w:p>
          <w:p w14:paraId="09BE1643" w14:textId="77777777" w:rsidR="009D1770" w:rsidRPr="009D1770" w:rsidRDefault="009D1770" w:rsidP="009D1770">
            <w:pPr>
              <w:spacing w:before="60"/>
              <w:jc w:val="both"/>
              <w:rPr>
                <w:rFonts w:eastAsia="Arial" w:cs="Arial"/>
                <w:sz w:val="18"/>
                <w:szCs w:val="18"/>
                <w:lang w:val="en-GB" w:eastAsia="de-CH"/>
              </w:rPr>
            </w:pPr>
            <w:r w:rsidRPr="009D1770">
              <w:rPr>
                <w:rFonts w:eastAsia="Arial" w:cs="Arial"/>
                <w:sz w:val="18"/>
                <w:szCs w:val="18"/>
                <w:lang w:val="en-GB" w:eastAsia="de-CH"/>
              </w:rPr>
              <w:t>Measurement unit: yes/no</w:t>
            </w:r>
          </w:p>
          <w:p w14:paraId="5C68ACC1" w14:textId="77777777" w:rsidR="009D1770" w:rsidRPr="009D1770" w:rsidRDefault="009D1770" w:rsidP="009D1770">
            <w:pPr>
              <w:spacing w:before="60"/>
              <w:jc w:val="both"/>
              <w:rPr>
                <w:rFonts w:eastAsia="Arial" w:cs="Arial"/>
                <w:sz w:val="18"/>
                <w:szCs w:val="18"/>
                <w:lang w:val="en-GB" w:eastAsia="de-CH"/>
              </w:rPr>
            </w:pPr>
            <w:r w:rsidRPr="009D1770">
              <w:rPr>
                <w:rFonts w:eastAsia="Arial" w:cs="Arial"/>
                <w:sz w:val="18"/>
                <w:szCs w:val="18"/>
                <w:lang w:val="en-GB" w:eastAsia="de-CH"/>
              </w:rPr>
              <w:t>Baseline: No</w:t>
            </w:r>
          </w:p>
          <w:p w14:paraId="36B84C98" w14:textId="77777777" w:rsidR="009D1770" w:rsidRPr="009D1770" w:rsidRDefault="009D1770" w:rsidP="009D1770">
            <w:pPr>
              <w:spacing w:before="60"/>
              <w:jc w:val="both"/>
              <w:rPr>
                <w:rFonts w:eastAsia="Times New Roman" w:cs="Arial"/>
                <w:sz w:val="18"/>
                <w:szCs w:val="18"/>
                <w:lang w:val="en-GB" w:eastAsia="de-CH"/>
              </w:rPr>
            </w:pPr>
            <w:r w:rsidRPr="009D1770">
              <w:rPr>
                <w:rFonts w:eastAsia="Arial" w:cs="Arial"/>
                <w:sz w:val="18"/>
                <w:szCs w:val="18"/>
                <w:lang w:val="en-GB" w:eastAsia="de-CH"/>
              </w:rPr>
              <w:t>Target: Yes</w:t>
            </w:r>
          </w:p>
          <w:p w14:paraId="575F2CF2" w14:textId="77777777" w:rsidR="009D1770" w:rsidRPr="009D1770" w:rsidRDefault="009D1770" w:rsidP="009D1770">
            <w:pPr>
              <w:spacing w:before="60"/>
              <w:jc w:val="both"/>
              <w:rPr>
                <w:rFonts w:eastAsia="Times New Roman" w:cs="Arial"/>
                <w:b/>
                <w:bCs/>
                <w:sz w:val="18"/>
                <w:szCs w:val="18"/>
                <w:u w:val="single"/>
                <w:lang w:val="en-GB" w:eastAsia="de-CH"/>
              </w:rPr>
            </w:pPr>
          </w:p>
          <w:p w14:paraId="794C35EC"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bCs/>
                <w:sz w:val="18"/>
                <w:szCs w:val="18"/>
                <w:lang w:val="en-GB" w:eastAsia="de-CH"/>
              </w:rPr>
              <w:t>OPI 3.5</w:t>
            </w:r>
            <w:r w:rsidRPr="009D1770">
              <w:rPr>
                <w:rFonts w:eastAsia="Times New Roman" w:cs="Arial"/>
                <w:b/>
                <w:sz w:val="18"/>
                <w:szCs w:val="18"/>
                <w:lang w:val="en-GB" w:eastAsia="de-CH"/>
              </w:rPr>
              <w:t xml:space="preserve"> </w:t>
            </w:r>
            <w:r w:rsidRPr="009D1770">
              <w:rPr>
                <w:rFonts w:eastAsia="Times New Roman" w:cs="Arial"/>
                <w:sz w:val="18"/>
                <w:szCs w:val="18"/>
                <w:u w:val="single"/>
                <w:lang w:val="en-GB" w:eastAsia="de-CH"/>
              </w:rPr>
              <w:t>Number of social innovation, training and information materials for organisations, communities and individuals, including people from different cultural and linguistic backgrounds.</w:t>
            </w:r>
          </w:p>
          <w:p w14:paraId="7BBDA228"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lastRenderedPageBreak/>
              <w:t>Measurement unit: number</w:t>
            </w:r>
          </w:p>
          <w:p w14:paraId="3502C973"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Baseline: 0</w:t>
            </w:r>
          </w:p>
          <w:p w14:paraId="46F7106D"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Target: 5 (Includes 1 podcast series, 1 broadcast series, 1 online training programme, 1 handbook on social innovation, 1 systematised collection of social innovation examples in Estonia</w:t>
            </w:r>
          </w:p>
          <w:p w14:paraId="0F3E02A9" w14:textId="77777777" w:rsidR="009D1770" w:rsidRPr="009D1770" w:rsidRDefault="009D1770" w:rsidP="009D1770">
            <w:pPr>
              <w:spacing w:before="60"/>
              <w:jc w:val="both"/>
              <w:rPr>
                <w:rFonts w:eastAsia="Times New Roman" w:cs="Arial"/>
                <w:b/>
                <w:bCs/>
                <w:sz w:val="18"/>
                <w:szCs w:val="18"/>
                <w:lang w:val="en-GB" w:eastAsia="de-CH"/>
              </w:rPr>
            </w:pPr>
          </w:p>
          <w:p w14:paraId="58F8D7CC"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sz w:val="18"/>
                <w:szCs w:val="18"/>
                <w:lang w:val="en-GB" w:eastAsia="de-CH"/>
              </w:rPr>
              <w:t>OPI 3.</w:t>
            </w:r>
            <w:r w:rsidRPr="009D1770">
              <w:rPr>
                <w:rFonts w:eastAsia="Times New Roman" w:cs="Arial"/>
                <w:b/>
                <w:bCs/>
                <w:sz w:val="18"/>
                <w:szCs w:val="18"/>
                <w:lang w:val="en-GB" w:eastAsia="de-CH"/>
              </w:rPr>
              <w:t>6</w:t>
            </w:r>
            <w:r w:rsidRPr="009D1770">
              <w:rPr>
                <w:rFonts w:eastAsia="Times New Roman" w:cs="Arial"/>
                <w:sz w:val="18"/>
                <w:szCs w:val="18"/>
                <w:lang w:val="en-GB" w:eastAsia="de-CH"/>
              </w:rPr>
              <w:t xml:space="preserve"> </w:t>
            </w:r>
            <w:r w:rsidRPr="009D1770">
              <w:rPr>
                <w:rFonts w:eastAsia="Times New Roman" w:cs="Arial"/>
                <w:sz w:val="18"/>
                <w:szCs w:val="18"/>
                <w:u w:val="single"/>
                <w:lang w:val="en-GB" w:eastAsia="de-CH"/>
              </w:rPr>
              <w:t>Expert opinion on the materials.</w:t>
            </w:r>
          </w:p>
          <w:p w14:paraId="5D7B951C" w14:textId="580FCF45"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Measurement unit: number of experts in the field of social innovation who have provided </w:t>
            </w:r>
            <w:commentRangeStart w:id="90"/>
            <w:del w:id="91" w:author="Olga Gnezdovski" w:date="2024-12-10T13:05:00Z">
              <w:r w:rsidRPr="009D1770" w:rsidDel="00B41993">
                <w:rPr>
                  <w:rFonts w:eastAsia="Times New Roman" w:cs="Arial"/>
                  <w:sz w:val="18"/>
                  <w:szCs w:val="18"/>
                  <w:lang w:val="en-GB" w:eastAsia="de-CH"/>
                </w:rPr>
                <w:delText xml:space="preserve">positive </w:delText>
              </w:r>
            </w:del>
            <w:commentRangeEnd w:id="90"/>
            <w:r w:rsidR="00EA2400">
              <w:rPr>
                <w:rStyle w:val="Kommentaariviide"/>
                <w:rFonts w:eastAsia="Times New Roman"/>
              </w:rPr>
              <w:commentReference w:id="90"/>
            </w:r>
            <w:r w:rsidRPr="009D1770">
              <w:rPr>
                <w:rFonts w:eastAsia="Times New Roman" w:cs="Arial"/>
                <w:sz w:val="18"/>
                <w:szCs w:val="18"/>
                <w:lang w:val="en-GB" w:eastAsia="de-CH"/>
              </w:rPr>
              <w:t>expert opinion on the materials created.</w:t>
            </w:r>
          </w:p>
          <w:p w14:paraId="69143181"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Baseline: 0</w:t>
            </w:r>
          </w:p>
          <w:p w14:paraId="46BC1601"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Target: 2</w:t>
            </w:r>
          </w:p>
          <w:p w14:paraId="38A4ECAB" w14:textId="77777777" w:rsidR="009D1770" w:rsidRPr="009D1770" w:rsidRDefault="009D1770" w:rsidP="009D1770">
            <w:pPr>
              <w:spacing w:before="60"/>
              <w:rPr>
                <w:rFonts w:eastAsia="Times New Roman" w:cs="Arial"/>
                <w:sz w:val="18"/>
                <w:szCs w:val="18"/>
                <w:lang w:val="en-GB" w:eastAsia="de-CH"/>
              </w:rPr>
            </w:pPr>
          </w:p>
          <w:p w14:paraId="2A1840D4"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b/>
                <w:bCs/>
                <w:sz w:val="18"/>
                <w:szCs w:val="18"/>
                <w:lang w:val="en-GB" w:eastAsia="de-CH"/>
              </w:rPr>
              <w:t>OPI 3.7</w:t>
            </w:r>
            <w:r w:rsidRPr="009D1770">
              <w:rPr>
                <w:rFonts w:eastAsia="Times New Roman" w:cs="Arial"/>
                <w:sz w:val="18"/>
                <w:szCs w:val="18"/>
                <w:lang w:val="en-GB" w:eastAsia="de-CH"/>
              </w:rPr>
              <w:t xml:space="preserve"> </w:t>
            </w:r>
            <w:r w:rsidRPr="009D1770">
              <w:rPr>
                <w:rFonts w:eastAsia="Times New Roman" w:cs="Arial"/>
                <w:sz w:val="18"/>
                <w:szCs w:val="18"/>
                <w:u w:val="single"/>
                <w:lang w:val="en-GB" w:eastAsia="de-CH"/>
              </w:rPr>
              <w:t>Feedback on the materials.</w:t>
            </w:r>
          </w:p>
          <w:p w14:paraId="7F7BBD49"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Measurement unit: percentage of respondents</w:t>
            </w:r>
          </w:p>
          <w:p w14:paraId="4919832B"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Baseline: 0</w:t>
            </w:r>
          </w:p>
          <w:p w14:paraId="72C9E6F4"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Target: 30% of NFCS newsletter subscribers have viewed/listened to the materials and are satisfied with the materials</w:t>
            </w:r>
          </w:p>
        </w:tc>
        <w:tc>
          <w:tcPr>
            <w:tcW w:w="3120" w:type="dxa"/>
            <w:shd w:val="clear" w:color="auto" w:fill="auto"/>
          </w:tcPr>
          <w:p w14:paraId="46AE12C8"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lastRenderedPageBreak/>
              <w:t>Programme reports.</w:t>
            </w:r>
          </w:p>
          <w:p w14:paraId="1F134B1D" w14:textId="77777777" w:rsidR="009D1770" w:rsidRPr="009D1770" w:rsidRDefault="009D1770" w:rsidP="009D1770">
            <w:pPr>
              <w:rPr>
                <w:rFonts w:eastAsia="Times New Roman" w:cs="Arial"/>
                <w:sz w:val="18"/>
                <w:szCs w:val="18"/>
                <w:lang w:val="en-GB" w:eastAsia="de-CH"/>
              </w:rPr>
            </w:pPr>
          </w:p>
          <w:p w14:paraId="423563D0" w14:textId="77777777" w:rsidR="009D1770" w:rsidRPr="009D1770" w:rsidRDefault="009D1770" w:rsidP="009D1770">
            <w:pPr>
              <w:rPr>
                <w:rFonts w:eastAsia="Times New Roman" w:cs="Arial"/>
                <w:sz w:val="18"/>
                <w:szCs w:val="18"/>
                <w:lang w:val="en-GB" w:eastAsia="de-CH"/>
              </w:rPr>
            </w:pPr>
          </w:p>
          <w:p w14:paraId="1542F8F5" w14:textId="77777777" w:rsidR="009D1770" w:rsidRPr="009D1770" w:rsidRDefault="009D1770" w:rsidP="009D1770">
            <w:pPr>
              <w:rPr>
                <w:rFonts w:eastAsia="Times New Roman" w:cs="Arial"/>
                <w:sz w:val="18"/>
                <w:szCs w:val="18"/>
                <w:lang w:val="en-GB" w:eastAsia="de-CH"/>
              </w:rPr>
            </w:pPr>
          </w:p>
          <w:p w14:paraId="4555930A" w14:textId="77777777" w:rsidR="009D1770" w:rsidRPr="009D1770" w:rsidRDefault="009D1770" w:rsidP="009D1770">
            <w:pPr>
              <w:rPr>
                <w:rFonts w:eastAsia="Times New Roman" w:cs="Arial"/>
                <w:sz w:val="18"/>
                <w:szCs w:val="18"/>
                <w:lang w:val="en-GB" w:eastAsia="de-CH"/>
              </w:rPr>
            </w:pPr>
          </w:p>
          <w:p w14:paraId="7EF6BDC5" w14:textId="77777777" w:rsidR="009D1770" w:rsidRPr="009D1770" w:rsidRDefault="009D1770" w:rsidP="009D1770">
            <w:pPr>
              <w:rPr>
                <w:rFonts w:eastAsia="Times New Roman" w:cs="Arial"/>
                <w:sz w:val="18"/>
                <w:szCs w:val="18"/>
                <w:lang w:val="en-GB" w:eastAsia="de-CH"/>
              </w:rPr>
            </w:pPr>
          </w:p>
          <w:p w14:paraId="5ADB3849" w14:textId="77777777" w:rsidR="009D1770" w:rsidRPr="009D1770" w:rsidRDefault="009D1770" w:rsidP="009D1770">
            <w:pPr>
              <w:rPr>
                <w:rFonts w:eastAsia="Times New Roman" w:cs="Arial"/>
                <w:sz w:val="18"/>
                <w:szCs w:val="18"/>
                <w:lang w:val="en-GB" w:eastAsia="de-CH"/>
              </w:rPr>
            </w:pPr>
          </w:p>
          <w:p w14:paraId="270B1CF7" w14:textId="77777777" w:rsidR="009D1770" w:rsidRPr="009D1770" w:rsidRDefault="009D1770" w:rsidP="009D1770">
            <w:pPr>
              <w:rPr>
                <w:rFonts w:eastAsia="Times New Roman" w:cs="Arial"/>
                <w:sz w:val="18"/>
                <w:szCs w:val="18"/>
                <w:lang w:val="en-GB" w:eastAsia="de-CH"/>
              </w:rPr>
            </w:pPr>
          </w:p>
          <w:p w14:paraId="7062FE67"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20C6AAFC" w14:textId="77777777" w:rsidR="009D1770" w:rsidRPr="009D1770" w:rsidRDefault="009D1770" w:rsidP="009D1770">
            <w:pPr>
              <w:rPr>
                <w:rFonts w:eastAsia="Times New Roman" w:cs="Arial"/>
                <w:sz w:val="18"/>
                <w:szCs w:val="18"/>
                <w:lang w:val="en-GB" w:eastAsia="de-CH"/>
              </w:rPr>
            </w:pPr>
          </w:p>
          <w:p w14:paraId="009A38E1" w14:textId="77777777" w:rsidR="009D1770" w:rsidRPr="009D1770" w:rsidRDefault="009D1770" w:rsidP="009D1770">
            <w:pPr>
              <w:rPr>
                <w:rFonts w:eastAsia="Times New Roman" w:cs="Arial"/>
                <w:sz w:val="18"/>
                <w:szCs w:val="18"/>
                <w:lang w:val="en-GB" w:eastAsia="de-CH"/>
              </w:rPr>
            </w:pPr>
          </w:p>
          <w:p w14:paraId="3784AD1C" w14:textId="77777777" w:rsidR="009D1770" w:rsidRPr="009D1770" w:rsidRDefault="009D1770" w:rsidP="009D1770">
            <w:pPr>
              <w:rPr>
                <w:rFonts w:eastAsia="Times New Roman" w:cs="Arial"/>
                <w:sz w:val="18"/>
                <w:szCs w:val="18"/>
                <w:lang w:val="en-GB" w:eastAsia="de-CH"/>
              </w:rPr>
            </w:pPr>
          </w:p>
          <w:p w14:paraId="77F1ECCD" w14:textId="77777777" w:rsidR="009D1770" w:rsidRPr="009D1770" w:rsidRDefault="009D1770" w:rsidP="009D1770">
            <w:pPr>
              <w:rPr>
                <w:rFonts w:eastAsia="Times New Roman" w:cs="Arial"/>
                <w:sz w:val="18"/>
                <w:szCs w:val="18"/>
                <w:lang w:val="en-GB" w:eastAsia="de-CH"/>
              </w:rPr>
            </w:pPr>
          </w:p>
          <w:p w14:paraId="171673C7" w14:textId="77777777" w:rsidR="009D1770" w:rsidRPr="009D1770" w:rsidRDefault="009D1770" w:rsidP="009D1770">
            <w:pPr>
              <w:rPr>
                <w:rFonts w:eastAsia="Times New Roman" w:cs="Arial"/>
                <w:sz w:val="18"/>
                <w:szCs w:val="18"/>
                <w:lang w:val="en-GB" w:eastAsia="de-CH"/>
              </w:rPr>
            </w:pPr>
          </w:p>
          <w:p w14:paraId="53646425" w14:textId="77777777" w:rsidR="009D1770" w:rsidRPr="009D1770" w:rsidRDefault="009D1770" w:rsidP="009D1770">
            <w:pPr>
              <w:rPr>
                <w:rFonts w:eastAsia="Times New Roman" w:cs="Arial"/>
                <w:sz w:val="18"/>
                <w:szCs w:val="18"/>
                <w:lang w:val="en-GB" w:eastAsia="de-CH"/>
              </w:rPr>
            </w:pPr>
          </w:p>
          <w:p w14:paraId="4D62CAE3" w14:textId="77777777" w:rsidR="009D1770" w:rsidRPr="009D1770" w:rsidRDefault="009D1770" w:rsidP="009D1770">
            <w:pPr>
              <w:rPr>
                <w:rFonts w:eastAsia="Times New Roman" w:cs="Arial"/>
                <w:sz w:val="18"/>
                <w:szCs w:val="18"/>
                <w:lang w:val="en-GB" w:eastAsia="de-CH"/>
              </w:rPr>
            </w:pPr>
          </w:p>
          <w:p w14:paraId="620E526F" w14:textId="77777777" w:rsidR="009D1770" w:rsidRPr="009D1770" w:rsidRDefault="009D1770" w:rsidP="009D1770">
            <w:pPr>
              <w:rPr>
                <w:rFonts w:eastAsia="Times New Roman" w:cs="Arial"/>
                <w:sz w:val="18"/>
                <w:szCs w:val="18"/>
                <w:lang w:val="en-GB" w:eastAsia="de-CH"/>
              </w:rPr>
            </w:pPr>
          </w:p>
          <w:p w14:paraId="5A7D62B6" w14:textId="77777777" w:rsidR="009D1770" w:rsidRPr="009D1770" w:rsidRDefault="009D1770" w:rsidP="009D1770">
            <w:pPr>
              <w:rPr>
                <w:rFonts w:eastAsia="Times New Roman" w:cs="Arial"/>
                <w:sz w:val="18"/>
                <w:szCs w:val="18"/>
                <w:lang w:val="en-GB" w:eastAsia="de-CH"/>
              </w:rPr>
            </w:pPr>
          </w:p>
          <w:p w14:paraId="1740B9A9" w14:textId="77777777" w:rsidR="009D1770" w:rsidRPr="009D1770" w:rsidRDefault="009D1770" w:rsidP="009D1770">
            <w:pPr>
              <w:rPr>
                <w:rFonts w:eastAsia="Times New Roman" w:cs="Arial"/>
                <w:sz w:val="18"/>
                <w:szCs w:val="18"/>
                <w:lang w:val="en-GB" w:eastAsia="de-CH"/>
              </w:rPr>
            </w:pPr>
          </w:p>
          <w:p w14:paraId="291F3E32" w14:textId="77777777" w:rsidR="009D1770" w:rsidRPr="009D1770" w:rsidRDefault="009D1770" w:rsidP="009D1770">
            <w:pPr>
              <w:rPr>
                <w:rFonts w:eastAsia="Times New Roman" w:cs="Arial"/>
                <w:sz w:val="18"/>
                <w:szCs w:val="18"/>
                <w:lang w:val="en-GB" w:eastAsia="de-CH"/>
              </w:rPr>
            </w:pPr>
          </w:p>
          <w:p w14:paraId="2EA1C7AD" w14:textId="77777777" w:rsidR="009D1770" w:rsidRPr="009D1770" w:rsidRDefault="009D1770" w:rsidP="009D1770">
            <w:pPr>
              <w:jc w:val="both"/>
              <w:rPr>
                <w:rFonts w:eastAsia="Times New Roman" w:cs="Arial"/>
                <w:sz w:val="18"/>
                <w:szCs w:val="18"/>
                <w:lang w:val="en-GB" w:eastAsia="de-CH"/>
              </w:rPr>
            </w:pPr>
            <w:r w:rsidRPr="009D1770">
              <w:rPr>
                <w:rFonts w:eastAsia="Times New Roman" w:cs="Arial"/>
                <w:sz w:val="18"/>
                <w:szCs w:val="18"/>
                <w:lang w:val="en-GB" w:eastAsia="de-CH"/>
              </w:rPr>
              <w:t>Programme reports which include overview of feedback.</w:t>
            </w:r>
          </w:p>
          <w:p w14:paraId="0F760494" w14:textId="77777777" w:rsidR="009D1770" w:rsidRPr="009D1770" w:rsidRDefault="009D1770" w:rsidP="009D1770">
            <w:pPr>
              <w:rPr>
                <w:rFonts w:eastAsia="Times New Roman" w:cs="Arial"/>
                <w:sz w:val="18"/>
                <w:szCs w:val="18"/>
                <w:lang w:val="en-GB" w:eastAsia="de-CH"/>
              </w:rPr>
            </w:pPr>
          </w:p>
          <w:p w14:paraId="3D9A553E" w14:textId="77777777" w:rsidR="009D1770" w:rsidRPr="009D1770" w:rsidRDefault="009D1770" w:rsidP="009D1770">
            <w:pPr>
              <w:rPr>
                <w:rFonts w:eastAsia="Times New Roman" w:cs="Arial"/>
                <w:sz w:val="18"/>
                <w:szCs w:val="18"/>
                <w:lang w:val="en-GB" w:eastAsia="de-CH"/>
              </w:rPr>
            </w:pPr>
          </w:p>
          <w:p w14:paraId="64C4FD31" w14:textId="77777777" w:rsidR="009D1770" w:rsidRPr="009D1770" w:rsidRDefault="009D1770" w:rsidP="009D1770">
            <w:pPr>
              <w:rPr>
                <w:rFonts w:eastAsia="Times New Roman" w:cs="Arial"/>
                <w:sz w:val="18"/>
                <w:szCs w:val="18"/>
                <w:lang w:val="en-GB" w:eastAsia="de-CH"/>
              </w:rPr>
            </w:pPr>
          </w:p>
          <w:p w14:paraId="7432408D" w14:textId="77777777" w:rsidR="009D1770" w:rsidRPr="009D1770" w:rsidRDefault="009D1770" w:rsidP="009D1770">
            <w:pPr>
              <w:rPr>
                <w:rFonts w:eastAsia="Times New Roman" w:cs="Arial"/>
                <w:sz w:val="18"/>
                <w:szCs w:val="18"/>
                <w:lang w:val="en-GB" w:eastAsia="de-CH"/>
              </w:rPr>
            </w:pPr>
          </w:p>
          <w:p w14:paraId="46E355D0" w14:textId="77777777" w:rsidR="009D1770" w:rsidRPr="009D1770" w:rsidRDefault="009D1770" w:rsidP="009D1770">
            <w:pPr>
              <w:rPr>
                <w:rFonts w:eastAsia="Times New Roman" w:cs="Arial"/>
                <w:sz w:val="18"/>
                <w:szCs w:val="18"/>
                <w:lang w:val="en-GB" w:eastAsia="de-CH"/>
              </w:rPr>
            </w:pPr>
          </w:p>
          <w:p w14:paraId="1A5FD851" w14:textId="77777777" w:rsidR="009D1770" w:rsidRPr="009D1770" w:rsidRDefault="009D1770" w:rsidP="009D1770">
            <w:pPr>
              <w:rPr>
                <w:rFonts w:eastAsia="Times New Roman" w:cs="Arial"/>
                <w:sz w:val="18"/>
                <w:szCs w:val="18"/>
                <w:lang w:val="en-GB" w:eastAsia="de-CH"/>
              </w:rPr>
            </w:pPr>
          </w:p>
          <w:p w14:paraId="69FA6767"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 which include overview of feedback.</w:t>
            </w:r>
          </w:p>
        </w:tc>
        <w:tc>
          <w:tcPr>
            <w:tcW w:w="3240" w:type="dxa"/>
            <w:shd w:val="clear" w:color="auto" w:fill="auto"/>
          </w:tcPr>
          <w:p w14:paraId="465DBB4D"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lastRenderedPageBreak/>
              <w:t>Assumptions:</w:t>
            </w:r>
          </w:p>
          <w:p w14:paraId="14E74D7F"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The ability and competence and availability of experts to develop training and information materials </w:t>
            </w:r>
          </w:p>
          <w:p w14:paraId="0894B06C"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The producers have a good understanding of the public and their interests (</w:t>
            </w:r>
            <w:proofErr w:type="gramStart"/>
            <w:r w:rsidRPr="009D1770">
              <w:rPr>
                <w:rFonts w:eastAsia="Times New Roman" w:cs="Arial"/>
                <w:sz w:val="18"/>
                <w:szCs w:val="18"/>
                <w:lang w:val="en-GB" w:eastAsia="de-CH"/>
              </w:rPr>
              <w:t>in order to</w:t>
            </w:r>
            <w:proofErr w:type="gramEnd"/>
            <w:r w:rsidRPr="009D1770">
              <w:rPr>
                <w:rFonts w:eastAsia="Times New Roman" w:cs="Arial"/>
                <w:sz w:val="18"/>
                <w:szCs w:val="18"/>
                <w:lang w:val="en-GB" w:eastAsia="de-CH"/>
              </w:rPr>
              <w:t xml:space="preserve"> target the activities to organisations, communities and individuals that would be are interested in social innovation and the inclusion of migrants).</w:t>
            </w:r>
          </w:p>
          <w:p w14:paraId="4B40C3F3" w14:textId="77777777" w:rsidR="009D1770" w:rsidRPr="009D1770" w:rsidRDefault="009D1770" w:rsidP="009D1770">
            <w:pPr>
              <w:spacing w:before="60"/>
              <w:ind w:left="720"/>
              <w:contextualSpacing/>
              <w:jc w:val="both"/>
              <w:rPr>
                <w:rFonts w:eastAsia="Times New Roman" w:cs="Arial"/>
                <w:sz w:val="18"/>
                <w:szCs w:val="18"/>
                <w:lang w:val="en-GB" w:eastAsia="de-CH"/>
              </w:rPr>
            </w:pPr>
          </w:p>
          <w:p w14:paraId="0EAA1B45"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2EE4DF50"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Finding experts with sufficient competence to compile as well as translate the materials.</w:t>
            </w:r>
          </w:p>
          <w:p w14:paraId="1D57D136"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Reaching the relevant target groups.</w:t>
            </w:r>
          </w:p>
          <w:p w14:paraId="4D01D397"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Time constraints to implement SSIP activities by mid-2028</w:t>
            </w:r>
          </w:p>
          <w:p w14:paraId="5A1F32ED" w14:textId="77777777" w:rsidR="009D1770" w:rsidRPr="009D1770" w:rsidRDefault="009D1770" w:rsidP="009D1770">
            <w:pPr>
              <w:spacing w:before="60"/>
              <w:rPr>
                <w:rFonts w:eastAsia="Times New Roman" w:cs="Arial"/>
                <w:sz w:val="18"/>
                <w:szCs w:val="18"/>
                <w:lang w:val="en-GB" w:eastAsia="de-CH"/>
              </w:rPr>
            </w:pPr>
          </w:p>
        </w:tc>
      </w:tr>
      <w:tr w:rsidR="009D1770" w:rsidRPr="009D1770" w:rsidDel="002B6221" w14:paraId="2BC506E6" w14:textId="77777777" w:rsidTr="009D1770">
        <w:trPr>
          <w:trHeight w:val="1040"/>
        </w:trPr>
        <w:tc>
          <w:tcPr>
            <w:tcW w:w="4068" w:type="dxa"/>
            <w:shd w:val="clear" w:color="auto" w:fill="auto"/>
          </w:tcPr>
          <w:p w14:paraId="45378E7C" w14:textId="77777777" w:rsidR="009D1770" w:rsidRPr="009D1770" w:rsidRDefault="009D1770" w:rsidP="009D1770">
            <w:pPr>
              <w:spacing w:before="60"/>
              <w:ind w:left="23"/>
              <w:jc w:val="both"/>
              <w:rPr>
                <w:rFonts w:eastAsia="Times New Roman" w:cs="Arial"/>
                <w:sz w:val="18"/>
                <w:szCs w:val="18"/>
                <w:lang w:val="en-GB"/>
              </w:rPr>
            </w:pPr>
            <w:r w:rsidRPr="009D1770">
              <w:rPr>
                <w:rFonts w:eastAsia="Times New Roman" w:cs="Arial"/>
                <w:b/>
                <w:bCs/>
                <w:sz w:val="18"/>
                <w:szCs w:val="18"/>
                <w:lang w:val="en-GB"/>
              </w:rPr>
              <w:lastRenderedPageBreak/>
              <w:t xml:space="preserve">Output 3.3 </w:t>
            </w:r>
            <w:r w:rsidRPr="009D1770">
              <w:rPr>
                <w:rFonts w:eastAsia="Times New Roman" w:cs="Arial"/>
                <w:sz w:val="18"/>
                <w:szCs w:val="18"/>
                <w:u w:val="single"/>
                <w:lang w:val="en-GB"/>
              </w:rPr>
              <w:t>Volunteers are trained.</w:t>
            </w:r>
          </w:p>
          <w:p w14:paraId="7F6202C9" w14:textId="77777777" w:rsidR="009D1770" w:rsidRPr="009D1770" w:rsidRDefault="009D1770" w:rsidP="009D1770">
            <w:pPr>
              <w:spacing w:before="60"/>
              <w:ind w:left="23"/>
              <w:jc w:val="both"/>
              <w:rPr>
                <w:rFonts w:eastAsia="Times New Roman" w:cs="Arial"/>
                <w:sz w:val="18"/>
                <w:szCs w:val="18"/>
                <w:lang w:val="en-GB"/>
              </w:rPr>
            </w:pPr>
            <w:r w:rsidRPr="009D1770">
              <w:rPr>
                <w:rFonts w:eastAsia="Times New Roman" w:cs="Arial"/>
                <w:sz w:val="18"/>
                <w:szCs w:val="18"/>
                <w:lang w:val="en-GB"/>
              </w:rPr>
              <w:t>(</w:t>
            </w:r>
            <w:r w:rsidRPr="009D1770">
              <w:rPr>
                <w:rFonts w:eastAsia="Times New Roman" w:cs="Arial"/>
                <w:sz w:val="18"/>
                <w:szCs w:val="18"/>
              </w:rPr>
              <w:t xml:space="preserve">Activity: </w:t>
            </w:r>
            <w:r w:rsidRPr="009D1770">
              <w:rPr>
                <w:rFonts w:eastAsia="Times New Roman" w:cs="Arial"/>
                <w:sz w:val="18"/>
                <w:szCs w:val="18"/>
                <w:lang w:val="en-GB"/>
              </w:rPr>
              <w:t>Inclusion of volunteers in the integration activities)</w:t>
            </w:r>
          </w:p>
          <w:p w14:paraId="6E11CDC1" w14:textId="77777777" w:rsidR="009D1770" w:rsidRPr="009D1770" w:rsidRDefault="009D1770" w:rsidP="009D1770">
            <w:pPr>
              <w:spacing w:before="60"/>
              <w:ind w:left="23"/>
              <w:contextualSpacing/>
              <w:jc w:val="both"/>
              <w:rPr>
                <w:rFonts w:eastAsia="Times New Roman" w:cs="Arial"/>
                <w:b/>
                <w:sz w:val="18"/>
                <w:szCs w:val="18"/>
              </w:rPr>
            </w:pPr>
          </w:p>
        </w:tc>
        <w:tc>
          <w:tcPr>
            <w:tcW w:w="4620" w:type="dxa"/>
            <w:shd w:val="clear" w:color="auto" w:fill="auto"/>
          </w:tcPr>
          <w:p w14:paraId="3C0F6551" w14:textId="3132C7F9" w:rsidR="009D1770" w:rsidRPr="009D1770" w:rsidRDefault="009D1770" w:rsidP="009D1770">
            <w:pPr>
              <w:spacing w:before="60"/>
              <w:ind w:left="23"/>
              <w:jc w:val="both"/>
              <w:rPr>
                <w:rFonts w:eastAsia="Times New Roman" w:cs="Arial"/>
                <w:b/>
                <w:sz w:val="18"/>
                <w:szCs w:val="18"/>
                <w:u w:val="single"/>
                <w:lang w:val="en-GB"/>
              </w:rPr>
            </w:pPr>
            <w:r w:rsidRPr="009D1770">
              <w:rPr>
                <w:rFonts w:eastAsia="Times New Roman" w:cs="Arial"/>
                <w:b/>
                <w:sz w:val="18"/>
                <w:szCs w:val="18"/>
                <w:u w:val="single"/>
                <w:lang w:val="en-GB"/>
              </w:rPr>
              <w:t xml:space="preserve">OPI 3.8: </w:t>
            </w:r>
            <w:ins w:id="92" w:author="Evelin Liechti" w:date="2024-11-08T12:17:00Z">
              <w:r w:rsidR="00C0624E">
                <w:rPr>
                  <w:rFonts w:eastAsia="Times New Roman" w:cs="Arial"/>
                  <w:b/>
                  <w:sz w:val="18"/>
                  <w:szCs w:val="18"/>
                  <w:u w:val="single"/>
                  <w:lang w:val="en-GB"/>
                </w:rPr>
                <w:t xml:space="preserve">/ </w:t>
              </w:r>
              <w:commentRangeStart w:id="93"/>
              <w:r w:rsidR="00C0624E">
                <w:rPr>
                  <w:rFonts w:eastAsia="Times New Roman" w:cs="Arial"/>
                  <w:b/>
                  <w:sz w:val="18"/>
                  <w:szCs w:val="18"/>
                  <w:u w:val="single"/>
                  <w:lang w:val="en-GB"/>
                </w:rPr>
                <w:t xml:space="preserve">Core indicator CIV_CI_3: </w:t>
              </w:r>
            </w:ins>
            <w:commentRangeEnd w:id="93"/>
            <w:r w:rsidR="00D550D3">
              <w:rPr>
                <w:rStyle w:val="Kommentaariviide"/>
                <w:rFonts w:eastAsia="Times New Roman"/>
              </w:rPr>
              <w:commentReference w:id="93"/>
            </w:r>
            <w:commentRangeStart w:id="94"/>
            <w:r w:rsidRPr="009D1770">
              <w:rPr>
                <w:rFonts w:eastAsia="Times New Roman" w:cs="Arial"/>
                <w:sz w:val="18"/>
                <w:szCs w:val="18"/>
                <w:u w:val="single"/>
                <w:lang w:val="en-GB"/>
              </w:rPr>
              <w:t xml:space="preserve">Number of </w:t>
            </w:r>
            <w:ins w:id="95" w:author="Olga Gnezdovski" w:date="2024-12-10T11:04:00Z">
              <w:r w:rsidR="00312F65">
                <w:rPr>
                  <w:rFonts w:eastAsia="Times New Roman" w:cs="Arial"/>
                  <w:sz w:val="18"/>
                  <w:szCs w:val="18"/>
                  <w:u w:val="single"/>
                  <w:lang w:val="en-GB"/>
                </w:rPr>
                <w:t>trained</w:t>
              </w:r>
              <w:r w:rsidR="00A92015">
                <w:rPr>
                  <w:rFonts w:eastAsia="Times New Roman" w:cs="Arial"/>
                  <w:sz w:val="18"/>
                  <w:szCs w:val="18"/>
                  <w:u w:val="single"/>
                  <w:lang w:val="en-GB"/>
                </w:rPr>
                <w:t xml:space="preserve"> </w:t>
              </w:r>
            </w:ins>
            <w:r w:rsidRPr="009D1770">
              <w:rPr>
                <w:rFonts w:eastAsia="Times New Roman" w:cs="Arial"/>
                <w:sz w:val="18"/>
                <w:szCs w:val="18"/>
                <w:u w:val="single"/>
                <w:lang w:val="en-GB"/>
              </w:rPr>
              <w:t>volunteers</w:t>
            </w:r>
            <w:del w:id="96" w:author="Olga Gnezdovski" w:date="2024-12-10T11:05:00Z">
              <w:r w:rsidRPr="009D1770" w:rsidDel="00A92015">
                <w:rPr>
                  <w:rFonts w:eastAsia="Times New Roman" w:cs="Arial"/>
                  <w:sz w:val="18"/>
                  <w:szCs w:val="18"/>
                  <w:u w:val="single"/>
                  <w:lang w:val="en-GB"/>
                </w:rPr>
                <w:delText xml:space="preserve"> who attended in the activities</w:delText>
              </w:r>
            </w:del>
            <w:commentRangeEnd w:id="94"/>
            <w:r w:rsidR="000A35E2">
              <w:rPr>
                <w:rStyle w:val="Kommentaariviide"/>
                <w:rFonts w:eastAsia="Times New Roman"/>
              </w:rPr>
              <w:commentReference w:id="94"/>
            </w:r>
            <w:r w:rsidRPr="009D1770">
              <w:rPr>
                <w:rFonts w:eastAsia="Times New Roman" w:cs="Arial"/>
                <w:sz w:val="18"/>
                <w:szCs w:val="18"/>
                <w:u w:val="single"/>
                <w:lang w:val="en-GB"/>
              </w:rPr>
              <w:t>.</w:t>
            </w:r>
          </w:p>
          <w:p w14:paraId="35AEA62C" w14:textId="77777777" w:rsidR="009D1770" w:rsidRPr="009D1770" w:rsidRDefault="009D1770" w:rsidP="009D1770">
            <w:pPr>
              <w:spacing w:before="60"/>
              <w:ind w:left="23"/>
              <w:jc w:val="both"/>
              <w:rPr>
                <w:rFonts w:eastAsia="Times New Roman" w:cs="Arial"/>
                <w:sz w:val="18"/>
                <w:szCs w:val="18"/>
                <w:lang w:val="en-GB"/>
              </w:rPr>
            </w:pPr>
            <w:r w:rsidRPr="009D1770">
              <w:rPr>
                <w:rFonts w:eastAsia="Times New Roman" w:cs="Arial"/>
                <w:sz w:val="18"/>
                <w:szCs w:val="18"/>
                <w:lang w:val="en-GB"/>
              </w:rPr>
              <w:t xml:space="preserve">Measurement unit: persons </w:t>
            </w:r>
          </w:p>
          <w:p w14:paraId="0829C659" w14:textId="77777777" w:rsidR="009D1770" w:rsidRPr="009D1770" w:rsidRDefault="009D1770" w:rsidP="009D1770">
            <w:pPr>
              <w:spacing w:before="60"/>
              <w:ind w:left="23"/>
              <w:jc w:val="both"/>
              <w:rPr>
                <w:rFonts w:eastAsia="Times New Roman" w:cs="Arial"/>
                <w:sz w:val="18"/>
                <w:szCs w:val="18"/>
                <w:lang w:val="en-GB"/>
              </w:rPr>
            </w:pPr>
            <w:r w:rsidRPr="009D1770">
              <w:rPr>
                <w:rFonts w:eastAsia="Times New Roman" w:cs="Arial"/>
                <w:sz w:val="18"/>
                <w:szCs w:val="18"/>
                <w:lang w:val="en-GB"/>
              </w:rPr>
              <w:t>Baseline: 0</w:t>
            </w:r>
          </w:p>
          <w:p w14:paraId="45AAE813" w14:textId="77777777" w:rsidR="009D1770" w:rsidRPr="009D1770" w:rsidRDefault="009D1770" w:rsidP="009D1770">
            <w:pPr>
              <w:spacing w:before="60"/>
              <w:ind w:left="23"/>
              <w:jc w:val="both"/>
              <w:rPr>
                <w:rFonts w:eastAsia="Times New Roman" w:cs="Arial"/>
                <w:sz w:val="18"/>
                <w:szCs w:val="18"/>
                <w:lang w:val="en-GB"/>
              </w:rPr>
            </w:pPr>
            <w:r w:rsidRPr="009D1770">
              <w:rPr>
                <w:rFonts w:eastAsia="Times New Roman" w:cs="Arial"/>
                <w:sz w:val="18"/>
                <w:szCs w:val="18"/>
                <w:lang w:val="en-GB"/>
              </w:rPr>
              <w:t xml:space="preserve">Target: 3000 </w:t>
            </w:r>
          </w:p>
          <w:p w14:paraId="4895ED07" w14:textId="77777777" w:rsidR="009D1770" w:rsidRPr="009D1770" w:rsidRDefault="009D1770" w:rsidP="009D1770">
            <w:pPr>
              <w:spacing w:before="60"/>
              <w:jc w:val="both"/>
              <w:rPr>
                <w:rFonts w:eastAsia="Times New Roman" w:cs="Arial"/>
                <w:sz w:val="18"/>
                <w:szCs w:val="18"/>
                <w:lang w:val="en-GB" w:eastAsia="de-CH"/>
              </w:rPr>
            </w:pPr>
          </w:p>
          <w:p w14:paraId="3AB3145D" w14:textId="62108A62" w:rsidR="009D1770" w:rsidRPr="009D1770" w:rsidRDefault="009D1770" w:rsidP="009D1770">
            <w:pPr>
              <w:spacing w:before="60"/>
              <w:ind w:left="23"/>
              <w:jc w:val="both"/>
              <w:rPr>
                <w:rFonts w:eastAsia="Times New Roman" w:cs="Arial"/>
                <w:b/>
                <w:sz w:val="18"/>
                <w:szCs w:val="18"/>
                <w:u w:val="single"/>
                <w:lang w:val="en-GB"/>
              </w:rPr>
            </w:pPr>
            <w:r w:rsidRPr="009D1770">
              <w:rPr>
                <w:rFonts w:eastAsia="Times New Roman" w:cs="Arial"/>
                <w:b/>
                <w:sz w:val="18"/>
                <w:szCs w:val="18"/>
                <w:u w:val="single"/>
                <w:lang w:val="en-GB"/>
              </w:rPr>
              <w:t xml:space="preserve">OPI 3.9: </w:t>
            </w:r>
            <w:ins w:id="97" w:author="Evelin Liechti" w:date="2024-11-08T12:18:00Z">
              <w:r w:rsidR="00C0624E">
                <w:rPr>
                  <w:rFonts w:eastAsia="Times New Roman" w:cs="Arial"/>
                  <w:b/>
                  <w:sz w:val="18"/>
                  <w:szCs w:val="18"/>
                  <w:u w:val="single"/>
                  <w:lang w:val="en-GB"/>
                </w:rPr>
                <w:t xml:space="preserve">/ Core indicator </w:t>
              </w:r>
              <w:bookmarkStart w:id="98" w:name="_Hlk183175225"/>
              <w:r w:rsidR="00C0624E">
                <w:rPr>
                  <w:rFonts w:eastAsia="Times New Roman" w:cs="Arial"/>
                  <w:b/>
                  <w:sz w:val="18"/>
                  <w:szCs w:val="18"/>
                  <w:u w:val="single"/>
                  <w:lang w:val="en-GB"/>
                </w:rPr>
                <w:t>CIV_CI_3</w:t>
              </w:r>
              <w:bookmarkEnd w:id="98"/>
              <w:commentRangeStart w:id="99"/>
              <w:r w:rsidR="00C0624E">
                <w:rPr>
                  <w:rFonts w:eastAsia="Times New Roman" w:cs="Arial"/>
                  <w:b/>
                  <w:sz w:val="18"/>
                  <w:szCs w:val="18"/>
                  <w:u w:val="single"/>
                  <w:lang w:val="en-GB"/>
                </w:rPr>
                <w:t>:</w:t>
              </w:r>
            </w:ins>
            <w:commentRangeEnd w:id="99"/>
            <w:r w:rsidR="00511201">
              <w:rPr>
                <w:rStyle w:val="Kommentaariviide"/>
                <w:rFonts w:eastAsia="Times New Roman"/>
              </w:rPr>
              <w:commentReference w:id="99"/>
            </w:r>
            <w:ins w:id="100" w:author="Evelin Liechti" w:date="2024-11-08T12:18:00Z">
              <w:r w:rsidR="00C0624E">
                <w:rPr>
                  <w:rFonts w:eastAsia="Times New Roman" w:cs="Arial"/>
                  <w:b/>
                  <w:sz w:val="18"/>
                  <w:szCs w:val="18"/>
                  <w:u w:val="single"/>
                  <w:lang w:val="en-GB"/>
                </w:rPr>
                <w:t xml:space="preserve"> </w:t>
              </w:r>
            </w:ins>
            <w:r w:rsidRPr="009D1770">
              <w:rPr>
                <w:rFonts w:eastAsia="Times New Roman" w:cs="Arial"/>
                <w:sz w:val="18"/>
                <w:szCs w:val="18"/>
                <w:u w:val="single"/>
                <w:lang w:val="en-GB"/>
              </w:rPr>
              <w:t>Number of trained volunteer leaders.</w:t>
            </w:r>
          </w:p>
          <w:p w14:paraId="03210011" w14:textId="77777777" w:rsidR="009D1770" w:rsidRPr="009D1770" w:rsidRDefault="009D1770" w:rsidP="009D1770">
            <w:pPr>
              <w:spacing w:before="60"/>
              <w:ind w:left="23"/>
              <w:jc w:val="both"/>
              <w:rPr>
                <w:rFonts w:eastAsia="Times New Roman" w:cs="Arial"/>
                <w:sz w:val="18"/>
                <w:szCs w:val="18"/>
                <w:lang w:val="en-GB"/>
              </w:rPr>
            </w:pPr>
            <w:r w:rsidRPr="009D1770">
              <w:rPr>
                <w:rFonts w:eastAsia="Times New Roman" w:cs="Arial"/>
                <w:sz w:val="18"/>
                <w:szCs w:val="18"/>
                <w:lang w:val="en-GB"/>
              </w:rPr>
              <w:t>Measurement unit: persons</w:t>
            </w:r>
          </w:p>
          <w:p w14:paraId="240C3C35"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Baseline: 0</w:t>
            </w:r>
          </w:p>
          <w:p w14:paraId="046E814C"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 xml:space="preserve">Target:100 </w:t>
            </w:r>
          </w:p>
          <w:p w14:paraId="1E62E208" w14:textId="77777777" w:rsidR="009D1770" w:rsidRPr="009D1770" w:rsidRDefault="009D1770" w:rsidP="009D1770">
            <w:pPr>
              <w:spacing w:before="60"/>
              <w:jc w:val="both"/>
              <w:rPr>
                <w:rFonts w:eastAsia="Times New Roman" w:cs="Arial"/>
                <w:sz w:val="18"/>
                <w:szCs w:val="18"/>
                <w:lang w:val="en-GB" w:eastAsia="de-CH"/>
              </w:rPr>
            </w:pPr>
          </w:p>
          <w:p w14:paraId="528600D5" w14:textId="77777777" w:rsidR="009D1770" w:rsidRPr="009D1770" w:rsidRDefault="009D1770" w:rsidP="009D1770">
            <w:pPr>
              <w:spacing w:before="60"/>
              <w:ind w:left="23"/>
              <w:jc w:val="both"/>
              <w:rPr>
                <w:rFonts w:eastAsia="Times New Roman" w:cs="Arial"/>
                <w:sz w:val="18"/>
                <w:szCs w:val="18"/>
                <w:u w:val="single"/>
                <w:lang w:val="en-GB"/>
              </w:rPr>
            </w:pPr>
            <w:r w:rsidRPr="009D1770">
              <w:rPr>
                <w:rFonts w:eastAsia="Times New Roman" w:cs="Arial"/>
                <w:b/>
                <w:sz w:val="18"/>
                <w:szCs w:val="18"/>
                <w:u w:val="single"/>
                <w:lang w:val="en-GB"/>
              </w:rPr>
              <w:t xml:space="preserve">OPI 3.10: </w:t>
            </w:r>
            <w:r w:rsidRPr="009D1770">
              <w:rPr>
                <w:rFonts w:eastAsia="Times New Roman" w:cs="Arial"/>
                <w:sz w:val="18"/>
                <w:szCs w:val="18"/>
                <w:u w:val="single"/>
                <w:lang w:val="en-GB"/>
              </w:rPr>
              <w:t>Percentage of volunteers willing to continue volunteering in the future.</w:t>
            </w:r>
          </w:p>
          <w:p w14:paraId="79DAC07F" w14:textId="77777777" w:rsidR="009D1770" w:rsidRPr="009D1770" w:rsidRDefault="009D1770" w:rsidP="009D1770">
            <w:pPr>
              <w:spacing w:before="60"/>
              <w:ind w:left="23"/>
              <w:jc w:val="both"/>
              <w:rPr>
                <w:rFonts w:eastAsia="Times New Roman" w:cs="Arial"/>
                <w:sz w:val="18"/>
                <w:szCs w:val="18"/>
                <w:lang w:val="en-GB"/>
              </w:rPr>
            </w:pPr>
            <w:r w:rsidRPr="009D1770">
              <w:rPr>
                <w:rFonts w:eastAsia="Times New Roman" w:cs="Arial"/>
                <w:sz w:val="18"/>
                <w:szCs w:val="18"/>
                <w:lang w:val="en-GB"/>
              </w:rPr>
              <w:t>Measurement unit: percent</w:t>
            </w:r>
          </w:p>
          <w:p w14:paraId="5817AF29" w14:textId="77777777" w:rsidR="009D1770" w:rsidRPr="009D1770" w:rsidRDefault="009D1770" w:rsidP="009D1770">
            <w:pPr>
              <w:spacing w:before="60"/>
              <w:rPr>
                <w:rFonts w:eastAsia="Times New Roman" w:cs="Arial"/>
                <w:sz w:val="18"/>
                <w:szCs w:val="18"/>
                <w:lang w:val="en-GB" w:eastAsia="de-CH"/>
              </w:rPr>
            </w:pPr>
            <w:r w:rsidRPr="009D1770">
              <w:rPr>
                <w:rFonts w:eastAsia="Times New Roman" w:cs="Arial"/>
                <w:sz w:val="18"/>
                <w:szCs w:val="18"/>
                <w:lang w:val="en-GB" w:eastAsia="de-CH"/>
              </w:rPr>
              <w:t>Baseline: 0</w:t>
            </w:r>
          </w:p>
          <w:p w14:paraId="6629BD88" w14:textId="77777777" w:rsidR="00775D94" w:rsidRDefault="009D1770" w:rsidP="009D1770">
            <w:pPr>
              <w:spacing w:before="60"/>
              <w:rPr>
                <w:ins w:id="101" w:author="Olga Gnezdovski" w:date="2024-12-10T12:28:00Z"/>
                <w:rFonts w:eastAsia="Times New Roman" w:cs="Arial"/>
                <w:sz w:val="18"/>
                <w:szCs w:val="18"/>
                <w:lang w:val="en-GB" w:eastAsia="de-CH"/>
              </w:rPr>
            </w:pPr>
            <w:r w:rsidRPr="009D1770">
              <w:rPr>
                <w:rFonts w:eastAsia="Times New Roman" w:cs="Arial"/>
                <w:sz w:val="18"/>
                <w:szCs w:val="18"/>
                <w:lang w:val="en-GB" w:eastAsia="de-CH"/>
              </w:rPr>
              <w:t>Target: 40%</w:t>
            </w:r>
          </w:p>
          <w:p w14:paraId="375253F8" w14:textId="1DB93B6E" w:rsidR="00574C8D" w:rsidRDefault="009D1770" w:rsidP="009D1770">
            <w:pPr>
              <w:spacing w:before="60"/>
              <w:rPr>
                <w:ins w:id="102" w:author="Olga Gnezdovski" w:date="2024-12-10T11:51:00Z"/>
                <w:rFonts w:eastAsia="Times New Roman" w:cs="Arial"/>
                <w:sz w:val="18"/>
                <w:szCs w:val="18"/>
                <w:lang w:val="en-GB" w:eastAsia="de-CH"/>
              </w:rPr>
            </w:pPr>
            <w:del w:id="103" w:author="Olga Gnezdovski" w:date="2024-12-10T12:28:00Z">
              <w:r w:rsidRPr="009D1770" w:rsidDel="00775D94">
                <w:rPr>
                  <w:rFonts w:eastAsia="Times New Roman" w:cs="Arial"/>
                  <w:sz w:val="18"/>
                  <w:szCs w:val="18"/>
                  <w:lang w:val="en-GB" w:eastAsia="de-CH"/>
                </w:rPr>
                <w:delText xml:space="preserve"> </w:delText>
              </w:r>
            </w:del>
          </w:p>
          <w:p w14:paraId="5504B963" w14:textId="116987B2" w:rsidR="000569FD" w:rsidRPr="000569FD" w:rsidRDefault="000569FD">
            <w:pPr>
              <w:pStyle w:val="pf0"/>
              <w:spacing w:before="0" w:beforeAutospacing="0" w:after="0" w:afterAutospacing="0"/>
              <w:rPr>
                <w:rFonts w:cs="Arial"/>
                <w:sz w:val="20"/>
                <w:szCs w:val="20"/>
                <w:lang w:val="en-GB"/>
                <w:rPrChange w:id="104" w:author="Olga Gnezdovski" w:date="2024-12-10T11:51:00Z">
                  <w:rPr>
                    <w:rFonts w:eastAsia="Times New Roman" w:cs="Arial"/>
                    <w:sz w:val="18"/>
                    <w:szCs w:val="18"/>
                    <w:lang w:val="en-GB" w:eastAsia="de-CH"/>
                  </w:rPr>
                </w:rPrChange>
              </w:rPr>
              <w:pPrChange w:id="105" w:author="Olga Gnezdovski" w:date="2024-12-10T12:28:00Z">
                <w:pPr>
                  <w:framePr w:hSpace="141" w:wrap="around" w:hAnchor="margin" w:y="-720"/>
                  <w:spacing w:before="60"/>
                </w:pPr>
              </w:pPrChange>
            </w:pPr>
            <w:ins w:id="106" w:author="Olga Gnezdovski" w:date="2024-12-10T11:51:00Z">
              <w:r w:rsidRPr="00775D94">
                <w:rPr>
                  <w:rFonts w:ascii="Arial" w:hAnsi="Arial" w:cs="Arial"/>
                  <w:sz w:val="18"/>
                  <w:szCs w:val="18"/>
                  <w:lang w:val="en-GB" w:eastAsia="de-CH"/>
                </w:rPr>
                <w:lastRenderedPageBreak/>
                <w:t>*</w:t>
              </w:r>
              <w:r w:rsidRPr="00775D94">
                <w:rPr>
                  <w:rFonts w:ascii="Arial" w:hAnsi="Arial" w:cs="Arial"/>
                  <w:lang w:val="en-GB"/>
                  <w:rPrChange w:id="107" w:author="Olga Gnezdovski" w:date="2024-12-10T12:27:00Z">
                    <w:rPr/>
                  </w:rPrChange>
                </w:rPr>
                <w:t xml:space="preserve"> </w:t>
              </w:r>
              <w:r w:rsidRPr="00775D94">
                <w:rPr>
                  <w:rFonts w:ascii="Arial" w:hAnsi="Arial" w:cs="Arial"/>
                  <w:i/>
                  <w:iCs/>
                  <w:sz w:val="18"/>
                  <w:szCs w:val="18"/>
                  <w:lang w:val="en-GB"/>
                  <w:rPrChange w:id="108" w:author="Olga Gnezdovski" w:date="2024-12-10T12:27:00Z">
                    <w:rPr>
                      <w:rFonts w:ascii="Segoe UI" w:hAnsi="Segoe UI" w:cs="Segoe UI"/>
                      <w:i/>
                      <w:iCs/>
                      <w:sz w:val="18"/>
                      <w:szCs w:val="18"/>
                    </w:rPr>
                  </w:rPrChange>
                </w:rPr>
                <w:t>If the volunteer comes from a different cultural and linguistic background, he/she is considered as a</w:t>
              </w:r>
              <w:r w:rsidRPr="000569FD">
                <w:rPr>
                  <w:rFonts w:ascii="Segoe UI" w:hAnsi="Segoe UI" w:cs="Segoe UI"/>
                  <w:i/>
                  <w:iCs/>
                  <w:sz w:val="18"/>
                  <w:szCs w:val="18"/>
                  <w:lang w:val="en-GB"/>
                  <w:rPrChange w:id="109" w:author="Olga Gnezdovski" w:date="2024-12-10T11:51:00Z">
                    <w:rPr>
                      <w:rFonts w:ascii="Segoe UI" w:hAnsi="Segoe UI" w:cs="Segoe UI"/>
                      <w:i/>
                      <w:iCs/>
                      <w:sz w:val="18"/>
                      <w:szCs w:val="18"/>
                    </w:rPr>
                  </w:rPrChange>
                </w:rPr>
                <w:t xml:space="preserve"> </w:t>
              </w:r>
              <w:r w:rsidRPr="00775D94">
                <w:rPr>
                  <w:rFonts w:ascii="Arial" w:hAnsi="Arial" w:cs="Arial"/>
                  <w:i/>
                  <w:iCs/>
                  <w:sz w:val="18"/>
                  <w:szCs w:val="18"/>
                  <w:lang w:val="en-GB"/>
                  <w:rPrChange w:id="110" w:author="Olga Gnezdovski" w:date="2024-12-10T12:27:00Z">
                    <w:rPr>
                      <w:rFonts w:ascii="Segoe UI" w:hAnsi="Segoe UI" w:cs="Segoe UI"/>
                      <w:i/>
                      <w:iCs/>
                      <w:sz w:val="18"/>
                      <w:szCs w:val="18"/>
                    </w:rPr>
                  </w:rPrChange>
                </w:rPr>
                <w:t xml:space="preserve">disadvantaged target group. </w:t>
              </w:r>
              <w:proofErr w:type="gramStart"/>
              <w:r w:rsidRPr="00775D94">
                <w:rPr>
                  <w:rFonts w:ascii="Arial" w:hAnsi="Arial" w:cs="Arial"/>
                  <w:i/>
                  <w:iCs/>
                  <w:sz w:val="18"/>
                  <w:szCs w:val="18"/>
                  <w:lang w:val="en-GB"/>
                  <w:rPrChange w:id="111" w:author="Olga Gnezdovski" w:date="2024-12-10T12:27:00Z">
                    <w:rPr>
                      <w:rFonts w:ascii="Segoe UI" w:hAnsi="Segoe UI" w:cs="Segoe UI"/>
                      <w:i/>
                      <w:iCs/>
                      <w:sz w:val="18"/>
                      <w:szCs w:val="18"/>
                    </w:rPr>
                  </w:rPrChange>
                </w:rPr>
                <w:t>Otherwise</w:t>
              </w:r>
              <w:proofErr w:type="gramEnd"/>
              <w:r w:rsidRPr="00775D94">
                <w:rPr>
                  <w:rFonts w:ascii="Arial" w:hAnsi="Arial" w:cs="Arial"/>
                  <w:i/>
                  <w:iCs/>
                  <w:sz w:val="18"/>
                  <w:szCs w:val="18"/>
                  <w:lang w:val="en-GB"/>
                  <w:rPrChange w:id="112" w:author="Olga Gnezdovski" w:date="2024-12-10T12:27:00Z">
                    <w:rPr>
                      <w:rFonts w:ascii="Segoe UI" w:hAnsi="Segoe UI" w:cs="Segoe UI"/>
                      <w:i/>
                      <w:iCs/>
                      <w:sz w:val="18"/>
                      <w:szCs w:val="18"/>
                    </w:rPr>
                  </w:rPrChange>
                </w:rPr>
                <w:t xml:space="preserve"> he/she is considered as a non-disadvantaged target group.</w:t>
              </w:r>
            </w:ins>
          </w:p>
          <w:p w14:paraId="7EE9F8C9" w14:textId="77777777" w:rsidR="009D1770" w:rsidRPr="009D1770" w:rsidRDefault="009D1770" w:rsidP="009D1770">
            <w:pPr>
              <w:spacing w:before="60"/>
              <w:rPr>
                <w:rFonts w:eastAsia="Times New Roman" w:cs="Arial"/>
                <w:sz w:val="18"/>
                <w:szCs w:val="18"/>
                <w:lang w:val="en-GB" w:eastAsia="de-CH"/>
              </w:rPr>
            </w:pPr>
          </w:p>
        </w:tc>
        <w:tc>
          <w:tcPr>
            <w:tcW w:w="3120" w:type="dxa"/>
            <w:shd w:val="clear" w:color="auto" w:fill="auto"/>
          </w:tcPr>
          <w:p w14:paraId="70FA430F"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lastRenderedPageBreak/>
              <w:t>Programme reports.</w:t>
            </w:r>
          </w:p>
          <w:p w14:paraId="4BEB8305" w14:textId="77777777" w:rsidR="009D1770" w:rsidRPr="009D1770" w:rsidRDefault="009D1770" w:rsidP="009D1770">
            <w:pPr>
              <w:rPr>
                <w:rFonts w:eastAsia="Times New Roman" w:cs="Arial"/>
                <w:sz w:val="18"/>
                <w:szCs w:val="18"/>
                <w:lang w:val="en-GB" w:eastAsia="de-CH"/>
              </w:rPr>
            </w:pPr>
          </w:p>
          <w:p w14:paraId="250E384D" w14:textId="77777777" w:rsidR="009D1770" w:rsidRPr="009D1770" w:rsidRDefault="009D1770" w:rsidP="009D1770">
            <w:pPr>
              <w:rPr>
                <w:rFonts w:eastAsia="Times New Roman" w:cs="Arial"/>
                <w:sz w:val="18"/>
                <w:szCs w:val="18"/>
                <w:lang w:val="en-GB" w:eastAsia="de-CH"/>
              </w:rPr>
            </w:pPr>
          </w:p>
          <w:p w14:paraId="2D92A183" w14:textId="77777777" w:rsidR="009D1770" w:rsidRPr="009D1770" w:rsidRDefault="009D1770" w:rsidP="009D1770">
            <w:pPr>
              <w:rPr>
                <w:rFonts w:eastAsia="Times New Roman" w:cs="Arial"/>
                <w:sz w:val="18"/>
                <w:szCs w:val="18"/>
                <w:lang w:val="en-GB" w:eastAsia="de-CH"/>
              </w:rPr>
            </w:pPr>
          </w:p>
          <w:p w14:paraId="6D4AF9A0" w14:textId="77777777" w:rsidR="009D1770" w:rsidRPr="009D1770" w:rsidRDefault="009D1770" w:rsidP="009D1770">
            <w:pPr>
              <w:rPr>
                <w:rFonts w:eastAsia="Times New Roman" w:cs="Arial"/>
                <w:sz w:val="18"/>
                <w:szCs w:val="18"/>
                <w:lang w:val="en-GB" w:eastAsia="de-CH"/>
              </w:rPr>
            </w:pPr>
          </w:p>
          <w:p w14:paraId="70576390" w14:textId="77777777" w:rsidR="009D1770" w:rsidRPr="009D1770" w:rsidRDefault="009D1770" w:rsidP="009D1770">
            <w:pPr>
              <w:rPr>
                <w:rFonts w:eastAsia="Times New Roman" w:cs="Arial"/>
                <w:sz w:val="18"/>
                <w:szCs w:val="18"/>
                <w:lang w:val="en-GB" w:eastAsia="de-CH"/>
              </w:rPr>
            </w:pPr>
          </w:p>
          <w:p w14:paraId="63936FA4" w14:textId="77777777" w:rsidR="009D1770" w:rsidRPr="009D1770" w:rsidRDefault="009D1770" w:rsidP="009D1770">
            <w:pPr>
              <w:rPr>
                <w:rFonts w:eastAsia="Times New Roman" w:cs="Arial"/>
                <w:sz w:val="18"/>
                <w:szCs w:val="18"/>
                <w:lang w:val="en-GB" w:eastAsia="de-CH"/>
              </w:rPr>
            </w:pPr>
          </w:p>
          <w:p w14:paraId="2A2EC8D0" w14:textId="77777777" w:rsidR="009D1770" w:rsidRPr="009D1770" w:rsidRDefault="009D1770" w:rsidP="009D1770">
            <w:pPr>
              <w:rPr>
                <w:rFonts w:eastAsia="Times New Roman" w:cs="Arial"/>
                <w:sz w:val="18"/>
                <w:szCs w:val="18"/>
                <w:lang w:val="en-GB" w:eastAsia="de-CH"/>
              </w:rPr>
            </w:pPr>
          </w:p>
          <w:p w14:paraId="5FDA8C0F" w14:textId="77777777" w:rsidR="009D1770" w:rsidRPr="009D1770" w:rsidRDefault="009D1770" w:rsidP="009D1770">
            <w:pPr>
              <w:rPr>
                <w:rFonts w:eastAsia="Times New Roman" w:cs="Arial"/>
                <w:sz w:val="18"/>
                <w:szCs w:val="18"/>
                <w:lang w:val="en-GB" w:eastAsia="de-CH"/>
              </w:rPr>
            </w:pPr>
          </w:p>
          <w:p w14:paraId="5E3BF3A3"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Programme reports.</w:t>
            </w:r>
          </w:p>
          <w:p w14:paraId="3CFEAC66" w14:textId="77777777" w:rsidR="009D1770" w:rsidRPr="009D1770" w:rsidRDefault="009D1770" w:rsidP="009D1770">
            <w:pPr>
              <w:rPr>
                <w:rFonts w:eastAsia="Times New Roman" w:cs="Arial"/>
                <w:sz w:val="18"/>
                <w:szCs w:val="18"/>
                <w:lang w:val="en-GB" w:eastAsia="de-CH"/>
              </w:rPr>
            </w:pPr>
          </w:p>
          <w:p w14:paraId="1128AC62" w14:textId="77777777" w:rsidR="009D1770" w:rsidRPr="009D1770" w:rsidRDefault="009D1770" w:rsidP="009D1770">
            <w:pPr>
              <w:rPr>
                <w:rFonts w:eastAsia="Times New Roman" w:cs="Arial"/>
                <w:sz w:val="18"/>
                <w:szCs w:val="18"/>
                <w:lang w:val="en-GB" w:eastAsia="de-CH"/>
              </w:rPr>
            </w:pPr>
          </w:p>
          <w:p w14:paraId="6069F195" w14:textId="77777777" w:rsidR="009D1770" w:rsidRPr="009D1770" w:rsidRDefault="009D1770" w:rsidP="009D1770">
            <w:pPr>
              <w:rPr>
                <w:rFonts w:eastAsia="Times New Roman" w:cs="Arial"/>
                <w:sz w:val="18"/>
                <w:szCs w:val="18"/>
                <w:lang w:val="en-GB" w:eastAsia="de-CH"/>
              </w:rPr>
            </w:pPr>
          </w:p>
          <w:p w14:paraId="5B65D3FE" w14:textId="77777777" w:rsidR="009D1770" w:rsidRPr="009D1770" w:rsidRDefault="009D1770" w:rsidP="009D1770">
            <w:pPr>
              <w:rPr>
                <w:rFonts w:eastAsia="Times New Roman" w:cs="Arial"/>
                <w:sz w:val="18"/>
                <w:szCs w:val="18"/>
                <w:lang w:val="en-GB" w:eastAsia="de-CH"/>
              </w:rPr>
            </w:pPr>
          </w:p>
          <w:p w14:paraId="6C82A291" w14:textId="77777777" w:rsidR="009D1770" w:rsidRPr="009D1770" w:rsidRDefault="009D1770" w:rsidP="009D1770">
            <w:pPr>
              <w:rPr>
                <w:rFonts w:eastAsia="Times New Roman" w:cs="Arial"/>
                <w:sz w:val="18"/>
                <w:szCs w:val="18"/>
                <w:lang w:val="en-GB" w:eastAsia="de-CH"/>
              </w:rPr>
            </w:pPr>
            <w:r w:rsidRPr="009D1770">
              <w:rPr>
                <w:rFonts w:eastAsia="Times New Roman" w:cs="Arial"/>
                <w:sz w:val="18"/>
                <w:szCs w:val="18"/>
                <w:lang w:val="en-GB" w:eastAsia="de-CH"/>
              </w:rPr>
              <w:t>Self-assessment feedback forms.</w:t>
            </w:r>
          </w:p>
        </w:tc>
        <w:tc>
          <w:tcPr>
            <w:tcW w:w="3240" w:type="dxa"/>
            <w:shd w:val="clear" w:color="auto" w:fill="auto"/>
          </w:tcPr>
          <w:p w14:paraId="6AA39912"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Assumptions:</w:t>
            </w:r>
          </w:p>
          <w:p w14:paraId="2134463F"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Volunteer Availability: Assumption that there are individuals willing to volunteer and participate in training.</w:t>
            </w:r>
          </w:p>
          <w:p w14:paraId="6D779848"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Training Resources: The assumption that resources and materials for training volunteers are accessible and effective.</w:t>
            </w:r>
          </w:p>
          <w:p w14:paraId="2019E13E" w14:textId="77777777" w:rsidR="009D1770" w:rsidRPr="009D1770" w:rsidRDefault="009D1770" w:rsidP="009D1770">
            <w:pPr>
              <w:spacing w:before="60"/>
              <w:jc w:val="both"/>
              <w:rPr>
                <w:rFonts w:eastAsia="Times New Roman" w:cs="Arial"/>
                <w:sz w:val="18"/>
                <w:szCs w:val="18"/>
                <w:lang w:val="en-GB" w:eastAsia="de-CH"/>
              </w:rPr>
            </w:pPr>
          </w:p>
          <w:p w14:paraId="1BE2CE55" w14:textId="77777777" w:rsidR="009D1770" w:rsidRPr="009D1770" w:rsidRDefault="009D1770" w:rsidP="009D1770">
            <w:pPr>
              <w:spacing w:before="60"/>
              <w:jc w:val="both"/>
              <w:rPr>
                <w:rFonts w:eastAsia="Times New Roman" w:cs="Arial"/>
                <w:sz w:val="18"/>
                <w:szCs w:val="18"/>
                <w:u w:val="single"/>
                <w:lang w:val="en-GB" w:eastAsia="de-CH"/>
              </w:rPr>
            </w:pPr>
            <w:r w:rsidRPr="009D1770">
              <w:rPr>
                <w:rFonts w:eastAsia="Times New Roman" w:cs="Arial"/>
                <w:sz w:val="18"/>
                <w:szCs w:val="18"/>
                <w:u w:val="single"/>
                <w:lang w:val="en-GB" w:eastAsia="de-CH"/>
              </w:rPr>
              <w:t>Risks:</w:t>
            </w:r>
          </w:p>
          <w:p w14:paraId="67125F4E"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Volunteer Shortages: Risks related to a lack of volunteers or difficulties in recruiting individuals for training.</w:t>
            </w:r>
          </w:p>
          <w:p w14:paraId="46DF17AA" w14:textId="77777777" w:rsidR="009D1770" w:rsidRPr="009D1770" w:rsidRDefault="009D1770" w:rsidP="009D1770">
            <w:pPr>
              <w:spacing w:before="60"/>
              <w:jc w:val="both"/>
              <w:rPr>
                <w:rFonts w:eastAsia="Times New Roman" w:cs="Arial"/>
                <w:sz w:val="18"/>
                <w:szCs w:val="18"/>
                <w:lang w:val="en-GB" w:eastAsia="de-CH"/>
              </w:rPr>
            </w:pPr>
            <w:r w:rsidRPr="009D1770">
              <w:rPr>
                <w:rFonts w:eastAsia="Times New Roman" w:cs="Arial"/>
                <w:sz w:val="18"/>
                <w:szCs w:val="18"/>
                <w:lang w:val="en-GB" w:eastAsia="de-CH"/>
              </w:rPr>
              <w:t>Ineffective Training: Risks associated with the ineffectiveness of training methods and materials, which may hinder the empowerment of volunteers.</w:t>
            </w:r>
          </w:p>
          <w:p w14:paraId="779BB6E9" w14:textId="77777777" w:rsidR="009D1770" w:rsidRPr="009D1770" w:rsidDel="002B6221" w:rsidRDefault="009D1770" w:rsidP="009D1770">
            <w:pPr>
              <w:spacing w:before="60"/>
              <w:rPr>
                <w:rFonts w:eastAsia="Times New Roman" w:cs="Arial"/>
                <w:sz w:val="18"/>
                <w:szCs w:val="18"/>
                <w:lang w:val="en-GB" w:eastAsia="de-CH"/>
              </w:rPr>
            </w:pPr>
          </w:p>
        </w:tc>
      </w:tr>
    </w:tbl>
    <w:p w14:paraId="5E667AF4" w14:textId="77777777" w:rsidR="00B3461A" w:rsidRPr="009D1770" w:rsidRDefault="00B3461A" w:rsidP="00A4029A">
      <w:pPr>
        <w:rPr>
          <w:szCs w:val="20"/>
        </w:rPr>
      </w:pPr>
    </w:p>
    <w:sectPr w:rsidR="00B3461A" w:rsidRPr="009D1770" w:rsidSect="009D1770">
      <w:pgSz w:w="16840" w:h="11907" w:orient="landscape" w:code="9"/>
      <w:pgMar w:top="720" w:right="720" w:bottom="720" w:left="720" w:header="680" w:footer="18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4" w:author="Olga Gnezdovski" w:date="2024-11-22T11:54:00Z" w:initials="OG">
    <w:p w14:paraId="3F08D363" w14:textId="77777777" w:rsidR="003D7E56" w:rsidRDefault="00C03B1D" w:rsidP="003D7E56">
      <w:pPr>
        <w:pStyle w:val="Kommentaaritekst"/>
      </w:pPr>
      <w:r>
        <w:rPr>
          <w:rStyle w:val="Kommentaariviide"/>
        </w:rPr>
        <w:annotationRef/>
      </w:r>
      <w:r w:rsidR="003D7E56">
        <w:t xml:space="preserve">Specifying the core indicator number </w:t>
      </w:r>
    </w:p>
  </w:comment>
  <w:comment w:id="28" w:author="Olga Gnezdovski" w:date="2024-12-10T12:56:00Z" w:initials="OG">
    <w:p w14:paraId="03F7CDDD" w14:textId="77777777" w:rsidR="003D7E56" w:rsidRDefault="008C5091" w:rsidP="003D7E56">
      <w:pPr>
        <w:pStyle w:val="Kommentaaritekst"/>
      </w:pPr>
      <w:r>
        <w:rPr>
          <w:rStyle w:val="Kommentaariviide"/>
        </w:rPr>
        <w:annotationRef/>
      </w:r>
      <w:r w:rsidR="003D7E56">
        <w:t>This sentence and the measurement unit are currently in slight conflict. The wording will therefore be unified to ensure common understanding. We will count the participations.</w:t>
      </w:r>
    </w:p>
  </w:comment>
  <w:comment w:id="32" w:author="Olga Gnezdovski" w:date="2024-12-10T12:45:00Z" w:initials="OG">
    <w:p w14:paraId="20B02B39" w14:textId="77777777" w:rsidR="00D550D3" w:rsidRDefault="0012317E" w:rsidP="00D550D3">
      <w:pPr>
        <w:pStyle w:val="Kommentaaritekst"/>
      </w:pPr>
      <w:r>
        <w:rPr>
          <w:rStyle w:val="Kommentaariviide"/>
        </w:rPr>
        <w:annotationRef/>
      </w:r>
      <w:r w:rsidR="00D550D3">
        <w:t>The wording of this indicator is clarified to ensure common understanding. We will count participations in the counselling, as there may be group sessions with several participants.</w:t>
      </w:r>
    </w:p>
  </w:comment>
  <w:comment w:id="38" w:author="Olga Gnezdovski" w:date="2025-04-08T10:49:00Z" w:initials="OG">
    <w:p w14:paraId="0547E934" w14:textId="32C8F649" w:rsidR="00046A59" w:rsidRDefault="00CB1DD0" w:rsidP="00046A59">
      <w:pPr>
        <w:pStyle w:val="Kommentaaritekst"/>
      </w:pPr>
      <w:r>
        <w:rPr>
          <w:rStyle w:val="Kommentaariviide"/>
        </w:rPr>
        <w:annotationRef/>
      </w:r>
      <w:r w:rsidR="00046A59">
        <w:t xml:space="preserve">Linking the indicator OPI 1.8 with the core indicator </w:t>
      </w:r>
      <w:r w:rsidR="00046A59">
        <w:rPr>
          <w:lang w:val="en-GB"/>
        </w:rPr>
        <w:t>CC_CI_1</w:t>
      </w:r>
      <w:r w:rsidR="00046A59">
        <w:t xml:space="preserve"> and therefore adding target and relevant explanations (measurement unit 2).</w:t>
      </w:r>
    </w:p>
  </w:comment>
  <w:comment w:id="68" w:author="Olga Gnezdovski" w:date="2025-01-14T16:34:00Z" w:initials="OG">
    <w:p w14:paraId="0D356123" w14:textId="65727900" w:rsidR="00E21AE7" w:rsidRDefault="00E21AE7" w:rsidP="00E21AE7">
      <w:pPr>
        <w:pStyle w:val="Kommentaaritekst"/>
      </w:pPr>
      <w:r>
        <w:rPr>
          <w:rStyle w:val="Kommentaariviide"/>
        </w:rPr>
        <w:annotationRef/>
      </w:r>
      <w:r>
        <w:t>This sentence and the measurement unit are currently in slight conflict. We would like to unify the wording to ensure common understanding. We will count the participations.</w:t>
      </w:r>
    </w:p>
  </w:comment>
  <w:comment w:id="74" w:author="Olga Gnezdovski" w:date="2025-04-08T11:09:00Z" w:initials="OG">
    <w:p w14:paraId="71FEF029" w14:textId="77777777" w:rsidR="00D550D3" w:rsidRDefault="00046A59" w:rsidP="00D550D3">
      <w:pPr>
        <w:pStyle w:val="Kommentaaritekst"/>
      </w:pPr>
      <w:r>
        <w:rPr>
          <w:rStyle w:val="Kommentaariviide"/>
        </w:rPr>
        <w:annotationRef/>
      </w:r>
      <w:r w:rsidR="00D550D3">
        <w:t xml:space="preserve">Linking the indicator OPI 2.12 with the core indicator </w:t>
      </w:r>
      <w:r w:rsidR="00D550D3">
        <w:rPr>
          <w:lang w:val="en-GB"/>
        </w:rPr>
        <w:t>CC_CI_1</w:t>
      </w:r>
      <w:r w:rsidR="00D550D3">
        <w:t xml:space="preserve"> and specifying the SDG target according to the “Guidelines to Core Indicators”.</w:t>
      </w:r>
    </w:p>
  </w:comment>
  <w:comment w:id="90" w:author="Olga Gnezdovski" w:date="2024-12-10T13:12:00Z" w:initials="OG">
    <w:p w14:paraId="5434697C" w14:textId="51AA421D" w:rsidR="00723F03" w:rsidRDefault="00EA2400" w:rsidP="00723F03">
      <w:pPr>
        <w:pStyle w:val="Kommentaaritekst"/>
      </w:pPr>
      <w:r>
        <w:rPr>
          <w:rStyle w:val="Kommentaariviide"/>
        </w:rPr>
        <w:annotationRef/>
      </w:r>
      <w:r w:rsidR="00723F03">
        <w:t xml:space="preserve">We would like to clarify the wording of this measurement unit to ensure common understanding. We would like to remove word "positive", because it is important to have an </w:t>
      </w:r>
      <w:r w:rsidR="00723F03">
        <w:rPr>
          <w:u w:val="single"/>
        </w:rPr>
        <w:t xml:space="preserve">actual </w:t>
      </w:r>
      <w:r w:rsidR="00723F03">
        <w:t>opinion that allows to identify areas for improvement. A constructively critical opinion could also be considered as a positive since it helps move things forward.</w:t>
      </w:r>
    </w:p>
  </w:comment>
  <w:comment w:id="93" w:author="Olga Gnezdovski" w:date="2025-04-08T11:13:00Z" w:initials="OG">
    <w:p w14:paraId="2826033F" w14:textId="77777777" w:rsidR="00D550D3" w:rsidRDefault="00D550D3" w:rsidP="00D550D3">
      <w:pPr>
        <w:pStyle w:val="Kommentaaritekst"/>
      </w:pPr>
      <w:r>
        <w:rPr>
          <w:rStyle w:val="Kommentaariviide"/>
        </w:rPr>
        <w:annotationRef/>
      </w:r>
      <w:r>
        <w:t xml:space="preserve">Linking the indicator OPI 3.8 with the core indicator </w:t>
      </w:r>
      <w:r>
        <w:rPr>
          <w:lang w:val="en-GB"/>
        </w:rPr>
        <w:t>CIV_CI_3</w:t>
      </w:r>
      <w:r>
        <w:t xml:space="preserve">. Disaggregation will be done as discussed at the first SC meeting. The explanation on </w:t>
      </w:r>
      <w:r>
        <w:rPr>
          <w:color w:val="000000"/>
        </w:rPr>
        <w:t>non-disadvantaged /disadvantaged groups is added.</w:t>
      </w:r>
      <w:r>
        <w:t xml:space="preserve"> </w:t>
      </w:r>
    </w:p>
  </w:comment>
  <w:comment w:id="94" w:author="Olga Gnezdovski" w:date="2024-12-10T11:15:00Z" w:initials="OG">
    <w:p w14:paraId="77ACA13D" w14:textId="77777777" w:rsidR="00D550D3" w:rsidRDefault="000A35E2" w:rsidP="00D550D3">
      <w:pPr>
        <w:pStyle w:val="Kommentaaritekst"/>
      </w:pPr>
      <w:r>
        <w:rPr>
          <w:rStyle w:val="Kommentaariviide"/>
        </w:rPr>
        <w:annotationRef/>
      </w:r>
      <w:r w:rsidR="00D550D3">
        <w:t>The wording of this indicator is clarified, specifying that under activities the trainings for volunteers are ment</w:t>
      </w:r>
    </w:p>
  </w:comment>
  <w:comment w:id="99" w:author="Olga Gnezdovski" w:date="2025-01-14T16:59:00Z" w:initials="OG">
    <w:p w14:paraId="1200EAF4" w14:textId="77777777" w:rsidR="008F65E6" w:rsidRDefault="00511201" w:rsidP="008F65E6">
      <w:pPr>
        <w:pStyle w:val="Kommentaaritekst"/>
      </w:pPr>
      <w:r>
        <w:rPr>
          <w:rStyle w:val="Kommentaariviide"/>
        </w:rPr>
        <w:annotationRef/>
      </w:r>
      <w:r w:rsidR="008F65E6">
        <w:t xml:space="preserve">Linking the indicator OPI 3.9 with the core indicator </w:t>
      </w:r>
      <w:r w:rsidR="008F65E6">
        <w:rPr>
          <w:lang w:val="en-GB"/>
        </w:rPr>
        <w:t>CIV_CI_3</w:t>
      </w:r>
      <w:r w:rsidR="008F65E6">
        <w:t xml:space="preserve">. Disaggregation will be done as discussed at the first SC meeting. The explanation on </w:t>
      </w:r>
      <w:r w:rsidR="008F65E6">
        <w:rPr>
          <w:color w:val="000000"/>
        </w:rPr>
        <w:t>non-disadvantaged /disadvantaged groups is added.</w:t>
      </w:r>
      <w:r w:rsidR="008F65E6">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F08D363" w15:done="0"/>
  <w15:commentEx w15:paraId="03F7CDDD" w15:done="0"/>
  <w15:commentEx w15:paraId="20B02B39" w15:done="0"/>
  <w15:commentEx w15:paraId="0547E934" w15:done="0"/>
  <w15:commentEx w15:paraId="0D356123" w15:done="0"/>
  <w15:commentEx w15:paraId="71FEF029" w15:done="0"/>
  <w15:commentEx w15:paraId="5434697C" w15:done="0"/>
  <w15:commentEx w15:paraId="2826033F" w15:done="0"/>
  <w15:commentEx w15:paraId="77ACA13D" w15:done="0"/>
  <w15:commentEx w15:paraId="1200EAF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EAEF63" w16cex:dateUtc="2024-11-22T09:54:00Z"/>
  <w16cex:commentExtensible w16cex:durableId="2B02B8E1" w16cex:dateUtc="2024-12-10T10:56:00Z"/>
  <w16cex:commentExtensible w16cex:durableId="2B02B683" w16cex:dateUtc="2024-12-10T10:45:00Z"/>
  <w16cex:commentExtensible w16cex:durableId="40D197D5" w16cex:dateUtc="2025-04-08T07:49:00Z"/>
  <w16cex:commentExtensible w16cex:durableId="2B3110BA" w16cex:dateUtc="2025-01-14T14:34:00Z"/>
  <w16cex:commentExtensible w16cex:durableId="5B3DD5ED" w16cex:dateUtc="2025-04-08T08:09:00Z"/>
  <w16cex:commentExtensible w16cex:durableId="2B02BCA9" w16cex:dateUtc="2024-12-10T11:12:00Z"/>
  <w16cex:commentExtensible w16cex:durableId="0857AE40" w16cex:dateUtc="2025-04-08T08:13:00Z"/>
  <w16cex:commentExtensible w16cex:durableId="2B02A146" w16cex:dateUtc="2024-12-10T09:15:00Z"/>
  <w16cex:commentExtensible w16cex:durableId="2B311671" w16cex:dateUtc="2025-01-14T14: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F08D363" w16cid:durableId="2AEAEF63"/>
  <w16cid:commentId w16cid:paraId="03F7CDDD" w16cid:durableId="2B02B8E1"/>
  <w16cid:commentId w16cid:paraId="20B02B39" w16cid:durableId="2B02B683"/>
  <w16cid:commentId w16cid:paraId="0547E934" w16cid:durableId="40D197D5"/>
  <w16cid:commentId w16cid:paraId="0D356123" w16cid:durableId="2B3110BA"/>
  <w16cid:commentId w16cid:paraId="71FEF029" w16cid:durableId="5B3DD5ED"/>
  <w16cid:commentId w16cid:paraId="5434697C" w16cid:durableId="2B02BCA9"/>
  <w16cid:commentId w16cid:paraId="2826033F" w16cid:durableId="0857AE40"/>
  <w16cid:commentId w16cid:paraId="77ACA13D" w16cid:durableId="2B02A146"/>
  <w16cid:commentId w16cid:paraId="1200EAF4" w16cid:durableId="2B31167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BAD3B" w14:textId="77777777" w:rsidR="007D1B3E" w:rsidRDefault="007D1B3E">
      <w:r>
        <w:separator/>
      </w:r>
    </w:p>
  </w:endnote>
  <w:endnote w:type="continuationSeparator" w:id="0">
    <w:p w14:paraId="4B824157" w14:textId="77777777" w:rsidR="007D1B3E" w:rsidRDefault="007D1B3E">
      <w:r>
        <w:continuationSeparator/>
      </w:r>
    </w:p>
  </w:endnote>
  <w:endnote w:type="continuationNotice" w:id="1">
    <w:p w14:paraId="3DCCC356" w14:textId="77777777" w:rsidR="007D1B3E" w:rsidRDefault="007D1B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BA"/>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7EDAF" w14:textId="77777777" w:rsidR="007D1B3E" w:rsidRDefault="007D1B3E">
      <w:r>
        <w:separator/>
      </w:r>
    </w:p>
  </w:footnote>
  <w:footnote w:type="continuationSeparator" w:id="0">
    <w:p w14:paraId="1D4AE838" w14:textId="77777777" w:rsidR="007D1B3E" w:rsidRDefault="007D1B3E">
      <w:r>
        <w:continuationSeparator/>
      </w:r>
    </w:p>
  </w:footnote>
  <w:footnote w:type="continuationNotice" w:id="1">
    <w:p w14:paraId="7CE9B852" w14:textId="77777777" w:rsidR="007D1B3E" w:rsidRDefault="007D1B3E"/>
  </w:footnote>
  <w:footnote w:id="2">
    <w:p w14:paraId="40A681F1" w14:textId="77777777" w:rsidR="009D1770" w:rsidRPr="009E4EF5" w:rsidRDefault="009D1770" w:rsidP="008E3C32">
      <w:pPr>
        <w:tabs>
          <w:tab w:val="right" w:pos="3119"/>
        </w:tabs>
        <w:spacing w:before="60"/>
        <w:jc w:val="both"/>
        <w:rPr>
          <w:rFonts w:cs="Arial"/>
          <w:sz w:val="18"/>
          <w:szCs w:val="18"/>
          <w:lang w:val="en-GB"/>
        </w:rPr>
      </w:pPr>
      <w:r>
        <w:rPr>
          <w:rStyle w:val="Allmrkuseviide"/>
        </w:rPr>
        <w:footnoteRef/>
      </w:r>
      <w:r>
        <w:t xml:space="preserve"> </w:t>
      </w:r>
      <w:r w:rsidRPr="009E4EF5">
        <w:rPr>
          <w:rFonts w:cs="Arial"/>
          <w:sz w:val="18"/>
          <w:szCs w:val="18"/>
          <w:lang w:val="en-GB"/>
        </w:rPr>
        <w:t xml:space="preserve">Indicator shows the average number of contacts between Estonians and persons of other ethnic nationalities in various spheres of life. Contacts or their absence are assessed based on how many interactions per month a person has with persons with a different mother tongue in 6 spheres of life: friends, family, leisure, internet, neighbours, work. </w:t>
      </w:r>
    </w:p>
    <w:p w14:paraId="4ED3D2F7" w14:textId="77777777" w:rsidR="009D1770" w:rsidRPr="00647CA6" w:rsidRDefault="006C75E1" w:rsidP="008E3C32">
      <w:pPr>
        <w:tabs>
          <w:tab w:val="right" w:pos="3119"/>
        </w:tabs>
        <w:spacing w:before="60"/>
        <w:ind w:left="709" w:hanging="709"/>
        <w:rPr>
          <w:rFonts w:cs="Arial"/>
          <w:sz w:val="18"/>
          <w:szCs w:val="18"/>
          <w:lang w:val="en-GB"/>
        </w:rPr>
      </w:pPr>
      <w:hyperlink r:id="rId1" w:history="1">
        <w:r w:rsidR="009D1770" w:rsidRPr="00357D0F">
          <w:rPr>
            <w:rStyle w:val="Hperlink"/>
            <w:rFonts w:cs="Arial"/>
            <w:sz w:val="18"/>
            <w:szCs w:val="18"/>
            <w:lang w:val="en-GB"/>
          </w:rPr>
          <w:t>https://tamm.stat.ee/kategooriad/valitsuse-tegevusprogramm/tulemusvaldkonnad/sidus-uhiskond/indikaatorid/2326?lang=en</w:t>
        </w:r>
      </w:hyperlink>
      <w:r w:rsidR="009D1770">
        <w:rPr>
          <w:rFonts w:cs="Arial"/>
          <w:sz w:val="18"/>
          <w:szCs w:val="18"/>
          <w:lang w:val="en-GB"/>
        </w:rPr>
        <w:t xml:space="preserve"> </w:t>
      </w:r>
    </w:p>
  </w:footnote>
  <w:footnote w:id="3">
    <w:p w14:paraId="2F513475" w14:textId="77777777" w:rsidR="009D1770" w:rsidRPr="00B954FA" w:rsidRDefault="009D1770" w:rsidP="008E3C32">
      <w:pPr>
        <w:pStyle w:val="Allmrkusetekst"/>
        <w:jc w:val="both"/>
      </w:pPr>
      <w:r>
        <w:rPr>
          <w:rStyle w:val="Allmrkuseviide"/>
        </w:rPr>
        <w:footnoteRef/>
      </w:r>
      <w:r>
        <w:t xml:space="preserve"> The indicator shows the proportion of Estonians and </w:t>
      </w:r>
      <w:r w:rsidRPr="569782B5">
        <w:rPr>
          <w:rFonts w:cs="Arial"/>
          <w:szCs w:val="18"/>
          <w:lang w:val="en-GB"/>
        </w:rPr>
        <w:t>P</w:t>
      </w:r>
      <w:r w:rsidRPr="00C03F57">
        <w:rPr>
          <w:rFonts w:cs="Arial"/>
          <w:szCs w:val="18"/>
          <w:lang w:val="en-GB"/>
        </w:rPr>
        <w:t xml:space="preserve">ersons of </w:t>
      </w:r>
      <w:r>
        <w:rPr>
          <w:rFonts w:cs="Arial"/>
          <w:szCs w:val="18"/>
          <w:lang w:val="en-GB"/>
        </w:rPr>
        <w:t>another</w:t>
      </w:r>
      <w:r w:rsidRPr="00C03F57">
        <w:rPr>
          <w:rFonts w:cs="Arial"/>
          <w:szCs w:val="18"/>
          <w:lang w:val="en-GB"/>
        </w:rPr>
        <w:t xml:space="preserve"> ethnic nationalities</w:t>
      </w:r>
      <w:r>
        <w:t xml:space="preserve"> with a strong or medium state identity. State identity is measured using indices that differ for Estonians and people of other nationalities. In the case of people of another nationality, the index sums up the assessments of the following three statements: a) if you think of yourself as a representative of your nationality and a representative of the people of Estonia, to whom do you consider yourself to belong?; b) The Estonian state protects my rights and provides public benefits; c) I feel proud when I see the Estonian flag flying. In the case of Estonians, the index consists of three components, which summarize the assessments of the following three statements: 1. If you think of yourself as a representative of your nationality and the Estonian people, to whom do you consider yourself to belong? 2. The involvement of non-Estonians in the management of the Estonian state is beneficial for Estonia. 3. The opinions of non-Estonians should be known better and with them than before to consider more, because they are an important part of Estonian society.</w:t>
      </w:r>
    </w:p>
  </w:footnote>
  <w:footnote w:id="4">
    <w:p w14:paraId="59564777" w14:textId="77777777" w:rsidR="009D1770" w:rsidRPr="00462237" w:rsidRDefault="009D1770" w:rsidP="008E3C32">
      <w:pPr>
        <w:pStyle w:val="Allmrkusetekst"/>
        <w:rPr>
          <w:lang w:val="et-EE"/>
        </w:rPr>
      </w:pPr>
      <w:r>
        <w:rPr>
          <w:rStyle w:val="Allmrkuseviide"/>
        </w:rPr>
        <w:footnoteRef/>
      </w:r>
      <w:r w:rsidRPr="00462237">
        <w:rPr>
          <w:lang w:val="et-EE"/>
        </w:rPr>
        <w:t xml:space="preserve"> </w:t>
      </w:r>
      <w:hyperlink r:id="rId2" w:history="1">
        <w:r w:rsidRPr="009E4EF5">
          <w:rPr>
            <w:rStyle w:val="Hperlink"/>
            <w:lang w:val="et-EE"/>
          </w:rPr>
          <w:t>https://tamm.stat.ee/kategooriad/eesti-areng?lang=en</w:t>
        </w:r>
      </w:hyperlink>
      <w:r>
        <w:rPr>
          <w:lang w:val="et-EE"/>
        </w:rPr>
        <w:t xml:space="preserve"> </w:t>
      </w:r>
    </w:p>
  </w:footnote>
  <w:footnote w:id="5">
    <w:p w14:paraId="5E008DB3" w14:textId="77777777" w:rsidR="009D1770" w:rsidRPr="00D50480" w:rsidRDefault="009D1770" w:rsidP="008E3C32">
      <w:pPr>
        <w:pStyle w:val="Allmrkusetekst"/>
        <w:rPr>
          <w:lang w:val="et-EE"/>
        </w:rPr>
      </w:pPr>
      <w:r>
        <w:rPr>
          <w:rStyle w:val="Allmrkuseviide"/>
        </w:rPr>
        <w:footnoteRef/>
      </w:r>
      <w:r w:rsidRPr="00D50480">
        <w:rPr>
          <w:lang w:val="et-EE"/>
        </w:rPr>
        <w:t xml:space="preserve"> </w:t>
      </w:r>
      <w:r w:rsidR="00BD249E">
        <w:fldChar w:fldCharType="begin"/>
      </w:r>
      <w:r w:rsidR="00BD249E" w:rsidRPr="008E3C32">
        <w:rPr>
          <w:lang w:val="et-EE"/>
          <w:rPrChange w:id="18" w:author="Olga Gnezdovski" w:date="2024-11-22T11:47:00Z">
            <w:rPr/>
          </w:rPrChange>
        </w:rPr>
        <w:instrText>HYPERLINK "https://andmed.stat.ee/en/stat/sotsiaalelu__kultuur__kultuurielus-osalemine"</w:instrText>
      </w:r>
      <w:r w:rsidR="00BD249E">
        <w:fldChar w:fldCharType="separate"/>
      </w:r>
      <w:r w:rsidRPr="00D50480">
        <w:rPr>
          <w:rStyle w:val="Hperlink"/>
          <w:lang w:val="et-EE"/>
        </w:rPr>
        <w:t>https://andmed.stat.ee/en/stat/sotsiaalelu__kultuur__kultuurielus-osalemine</w:t>
      </w:r>
      <w:r w:rsidR="00BD249E">
        <w:rPr>
          <w:rStyle w:val="Hperlink"/>
          <w:lang w:val="et-EE"/>
        </w:rPr>
        <w:fldChar w:fldCharType="end"/>
      </w:r>
      <w:r>
        <w:rPr>
          <w:lang w:val="et-EE"/>
        </w:rPr>
        <w:t xml:space="preserve"> </w:t>
      </w:r>
    </w:p>
  </w:footnote>
  <w:footnote w:id="6">
    <w:p w14:paraId="5648F454" w14:textId="77777777" w:rsidR="009D1770" w:rsidRPr="008036F7" w:rsidRDefault="009D1770" w:rsidP="008E3C32">
      <w:pPr>
        <w:pStyle w:val="Allmrkusetekst"/>
      </w:pPr>
      <w:r>
        <w:rPr>
          <w:rStyle w:val="Allmrkuseviide"/>
        </w:rPr>
        <w:footnoteRef/>
      </w:r>
      <w:r>
        <w:t xml:space="preserve"> Measures (activities) used in determining core indicator: Activities introducing the Estonian cultural space; Inclusion of volunteers in the integration activities; Provision of counselling services including in independent language learning; Provision of media literacy </w:t>
      </w:r>
      <w:proofErr w:type="gramStart"/>
      <w:r>
        <w:t>training;</w:t>
      </w:r>
      <w:proofErr w:type="gramEnd"/>
      <w:r>
        <w:t xml:space="preserve"> </w:t>
      </w:r>
    </w:p>
  </w:footnote>
  <w:footnote w:id="7">
    <w:p w14:paraId="47D20E5C" w14:textId="77777777" w:rsidR="009D1770" w:rsidRPr="009F2DA9" w:rsidRDefault="009D1770" w:rsidP="008E3C32">
      <w:pPr>
        <w:pStyle w:val="Allmrkusetekst"/>
      </w:pPr>
      <w:r>
        <w:rPr>
          <w:rStyle w:val="Allmrkuseviide"/>
        </w:rPr>
        <w:footnoteRef/>
      </w:r>
      <w:r>
        <w:t xml:space="preserve"> Services: Activities introducing the Estonian cultural space; Inclusion of volunteers in the integration activities; Provision of counselling services including in independent language learning; Provision of media literacy </w:t>
      </w:r>
      <w:proofErr w:type="gramStart"/>
      <w:r>
        <w:t>training;</w:t>
      </w:r>
      <w:proofErr w:type="gramEnd"/>
    </w:p>
  </w:footnote>
  <w:footnote w:id="8">
    <w:p w14:paraId="607DC313" w14:textId="77777777" w:rsidR="009D1770" w:rsidRPr="00AE584A" w:rsidRDefault="009D1770" w:rsidP="008E3C32">
      <w:pPr>
        <w:pStyle w:val="Allmrkusetekst"/>
      </w:pPr>
      <w:r>
        <w:rPr>
          <w:rStyle w:val="Allmrkuseviide"/>
        </w:rPr>
        <w:footnoteRef/>
      </w:r>
      <w:r>
        <w:t xml:space="preserve"> Services: Activities introducing the Estonian cultural space; Inclusion of volunteers in the integration activities; Provision of counselling services including in independent language learning; Provision of media literacy </w:t>
      </w:r>
      <w:proofErr w:type="gramStart"/>
      <w:r>
        <w:t>training;</w:t>
      </w:r>
      <w:proofErr w:type="gramEnd"/>
    </w:p>
  </w:footnote>
  <w:footnote w:id="9">
    <w:p w14:paraId="53B1A012" w14:textId="77777777" w:rsidR="009D1770" w:rsidRPr="001D614E" w:rsidRDefault="009D1770" w:rsidP="008E3C32">
      <w:pPr>
        <w:pStyle w:val="Allmrkusetekst"/>
        <w:rPr>
          <w:lang w:val="et-EE"/>
        </w:rPr>
      </w:pPr>
      <w:r>
        <w:rPr>
          <w:rStyle w:val="Allmrkuseviide"/>
        </w:rPr>
        <w:footnoteRef/>
      </w:r>
      <w:r>
        <w:t xml:space="preserve"> Services: Provision of counselling services including in independent language learning; Inclusion of volunteers in the integration activities</w:t>
      </w:r>
    </w:p>
  </w:footnote>
  <w:footnote w:id="10">
    <w:p w14:paraId="6056A928" w14:textId="77777777" w:rsidR="009D1770" w:rsidRPr="002B78DB" w:rsidRDefault="009D1770" w:rsidP="008E3C32">
      <w:pPr>
        <w:pStyle w:val="Allmrkusetekst"/>
        <w:rPr>
          <w:lang w:val="et-EE"/>
        </w:rPr>
      </w:pPr>
      <w:r>
        <w:rPr>
          <w:rStyle w:val="Allmrkuseviide"/>
        </w:rPr>
        <w:footnoteRef/>
      </w:r>
      <w:r>
        <w:t xml:space="preserve"> </w:t>
      </w:r>
      <w:r w:rsidRPr="002B78DB">
        <w:t xml:space="preserve">Counselling session - involves seeking guidance, recommendations, or suggestions from someone with expertise or experience in a particular area. In the </w:t>
      </w:r>
      <w:proofErr w:type="spellStart"/>
      <w:r w:rsidRPr="002B78DB">
        <w:t>programme</w:t>
      </w:r>
      <w:proofErr w:type="spellEnd"/>
      <w:r w:rsidRPr="002B78DB">
        <w:t xml:space="preserve"> indicator, we </w:t>
      </w:r>
      <w:proofErr w:type="gramStart"/>
      <w:r w:rsidRPr="002B78DB">
        <w:t>take into account</w:t>
      </w:r>
      <w:proofErr w:type="gramEnd"/>
      <w:r w:rsidRPr="002B78DB">
        <w:t xml:space="preserve"> sessions that last </w:t>
      </w:r>
      <w:r>
        <w:t>at least 30 minutes.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D0356"/>
    <w:multiLevelType w:val="multilevel"/>
    <w:tmpl w:val="664E1B32"/>
    <w:lvl w:ilvl="0">
      <w:start w:val="1"/>
      <w:numFmt w:val="decimal"/>
      <w:pStyle w:val="Pealkiri1"/>
      <w:lvlText w:val="%1."/>
      <w:lvlJc w:val="left"/>
      <w:pPr>
        <w:ind w:left="709" w:hanging="709"/>
      </w:pPr>
      <w:rPr>
        <w:rFonts w:hint="default"/>
      </w:rPr>
    </w:lvl>
    <w:lvl w:ilvl="1">
      <w:start w:val="1"/>
      <w:numFmt w:val="decimal"/>
      <w:pStyle w:val="Pealkiri2"/>
      <w:lvlText w:val="%1.%2."/>
      <w:lvlJc w:val="left"/>
      <w:pPr>
        <w:ind w:left="709" w:hanging="709"/>
      </w:pPr>
      <w:rPr>
        <w:rFonts w:hint="default"/>
      </w:rPr>
    </w:lvl>
    <w:lvl w:ilvl="2">
      <w:start w:val="1"/>
      <w:numFmt w:val="decimal"/>
      <w:pStyle w:val="Pealkiri3"/>
      <w:lvlText w:val="%1.%2.%3."/>
      <w:lvlJc w:val="left"/>
      <w:pPr>
        <w:ind w:left="709" w:hanging="709"/>
      </w:pPr>
      <w:rPr>
        <w:rFonts w:hint="default"/>
      </w:rPr>
    </w:lvl>
    <w:lvl w:ilvl="3">
      <w:start w:val="1"/>
      <w:numFmt w:val="decimal"/>
      <w:pStyle w:val="Pealkiri4"/>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1.%2.%3.%4.%5.%6"/>
      <w:lvlJc w:val="left"/>
      <w:pPr>
        <w:ind w:left="709" w:hanging="709"/>
      </w:pPr>
      <w:rPr>
        <w:rFonts w:hint="default"/>
      </w:rPr>
    </w:lvl>
    <w:lvl w:ilvl="6">
      <w:start w:val="1"/>
      <w:numFmt w:val="decimal"/>
      <w:lvlText w:val="%1.%2.%3.%4.%5.%6.%7"/>
      <w:lvlJc w:val="left"/>
      <w:pPr>
        <w:ind w:left="709" w:hanging="709"/>
      </w:pPr>
      <w:rPr>
        <w:rFonts w:hint="default"/>
      </w:rPr>
    </w:lvl>
    <w:lvl w:ilvl="7">
      <w:start w:val="1"/>
      <w:numFmt w:val="decimal"/>
      <w:lvlText w:val="%1.%2.%3.%4.%5.%6.%7.%8"/>
      <w:lvlJc w:val="left"/>
      <w:pPr>
        <w:ind w:left="709" w:hanging="709"/>
      </w:pPr>
      <w:rPr>
        <w:rFonts w:hint="default"/>
      </w:rPr>
    </w:lvl>
    <w:lvl w:ilvl="8">
      <w:start w:val="1"/>
      <w:numFmt w:val="decimal"/>
      <w:lvlText w:val="%1.%2.%3.%4.%5.%6.%7.%8.%9"/>
      <w:lvlJc w:val="left"/>
      <w:pPr>
        <w:ind w:left="709" w:hanging="709"/>
      </w:pPr>
      <w:rPr>
        <w:rFonts w:hint="default"/>
      </w:rPr>
    </w:lvl>
  </w:abstractNum>
  <w:abstractNum w:abstractNumId="1" w15:restartNumberingAfterBreak="0">
    <w:nsid w:val="08C6C625"/>
    <w:multiLevelType w:val="hybridMultilevel"/>
    <w:tmpl w:val="FFFFFFFF"/>
    <w:lvl w:ilvl="0" w:tplc="394CA616">
      <w:start w:val="1"/>
      <w:numFmt w:val="bullet"/>
      <w:lvlText w:val=""/>
      <w:lvlJc w:val="left"/>
      <w:pPr>
        <w:ind w:left="720" w:hanging="360"/>
      </w:pPr>
      <w:rPr>
        <w:rFonts w:ascii="Symbol" w:hAnsi="Symbol" w:hint="default"/>
      </w:rPr>
    </w:lvl>
    <w:lvl w:ilvl="1" w:tplc="2D8A7EC2">
      <w:start w:val="1"/>
      <w:numFmt w:val="bullet"/>
      <w:lvlText w:val="o"/>
      <w:lvlJc w:val="left"/>
      <w:pPr>
        <w:ind w:left="1440" w:hanging="360"/>
      </w:pPr>
      <w:rPr>
        <w:rFonts w:ascii="Courier New" w:hAnsi="Courier New" w:hint="default"/>
      </w:rPr>
    </w:lvl>
    <w:lvl w:ilvl="2" w:tplc="359E4604">
      <w:start w:val="1"/>
      <w:numFmt w:val="bullet"/>
      <w:lvlText w:val=""/>
      <w:lvlJc w:val="left"/>
      <w:pPr>
        <w:ind w:left="2160" w:hanging="360"/>
      </w:pPr>
      <w:rPr>
        <w:rFonts w:ascii="Wingdings" w:hAnsi="Wingdings" w:hint="default"/>
      </w:rPr>
    </w:lvl>
    <w:lvl w:ilvl="3" w:tplc="7BB67D46">
      <w:start w:val="1"/>
      <w:numFmt w:val="bullet"/>
      <w:lvlText w:val=""/>
      <w:lvlJc w:val="left"/>
      <w:pPr>
        <w:ind w:left="2880" w:hanging="360"/>
      </w:pPr>
      <w:rPr>
        <w:rFonts w:ascii="Symbol" w:hAnsi="Symbol" w:hint="default"/>
      </w:rPr>
    </w:lvl>
    <w:lvl w:ilvl="4" w:tplc="7C487BE2">
      <w:start w:val="1"/>
      <w:numFmt w:val="bullet"/>
      <w:lvlText w:val="o"/>
      <w:lvlJc w:val="left"/>
      <w:pPr>
        <w:ind w:left="3600" w:hanging="360"/>
      </w:pPr>
      <w:rPr>
        <w:rFonts w:ascii="Courier New" w:hAnsi="Courier New" w:hint="default"/>
      </w:rPr>
    </w:lvl>
    <w:lvl w:ilvl="5" w:tplc="EDA209F8">
      <w:start w:val="1"/>
      <w:numFmt w:val="bullet"/>
      <w:lvlText w:val=""/>
      <w:lvlJc w:val="left"/>
      <w:pPr>
        <w:ind w:left="4320" w:hanging="360"/>
      </w:pPr>
      <w:rPr>
        <w:rFonts w:ascii="Wingdings" w:hAnsi="Wingdings" w:hint="default"/>
      </w:rPr>
    </w:lvl>
    <w:lvl w:ilvl="6" w:tplc="AE96330E">
      <w:start w:val="1"/>
      <w:numFmt w:val="bullet"/>
      <w:lvlText w:val=""/>
      <w:lvlJc w:val="left"/>
      <w:pPr>
        <w:ind w:left="5040" w:hanging="360"/>
      </w:pPr>
      <w:rPr>
        <w:rFonts w:ascii="Symbol" w:hAnsi="Symbol" w:hint="default"/>
      </w:rPr>
    </w:lvl>
    <w:lvl w:ilvl="7" w:tplc="0F74157C">
      <w:start w:val="1"/>
      <w:numFmt w:val="bullet"/>
      <w:lvlText w:val="o"/>
      <w:lvlJc w:val="left"/>
      <w:pPr>
        <w:ind w:left="5760" w:hanging="360"/>
      </w:pPr>
      <w:rPr>
        <w:rFonts w:ascii="Courier New" w:hAnsi="Courier New" w:hint="default"/>
      </w:rPr>
    </w:lvl>
    <w:lvl w:ilvl="8" w:tplc="72CEA9C2">
      <w:start w:val="1"/>
      <w:numFmt w:val="bullet"/>
      <w:lvlText w:val=""/>
      <w:lvlJc w:val="left"/>
      <w:pPr>
        <w:ind w:left="6480" w:hanging="360"/>
      </w:pPr>
      <w:rPr>
        <w:rFonts w:ascii="Wingdings" w:hAnsi="Wingdings" w:hint="default"/>
      </w:rPr>
    </w:lvl>
  </w:abstractNum>
  <w:abstractNum w:abstractNumId="2" w15:restartNumberingAfterBreak="0">
    <w:nsid w:val="16637DD1"/>
    <w:multiLevelType w:val="hybridMultilevel"/>
    <w:tmpl w:val="1D0E0686"/>
    <w:lvl w:ilvl="0" w:tplc="FA5AF28C">
      <w:start w:val="1"/>
      <w:numFmt w:val="bullet"/>
      <w:pStyle w:val="ListeStrichI"/>
      <w:lvlText w:val="-"/>
      <w:lvlJc w:val="left"/>
      <w:pPr>
        <w:tabs>
          <w:tab w:val="num" w:pos="360"/>
        </w:tabs>
        <w:ind w:left="284" w:hanging="284"/>
      </w:pPr>
      <w:rPr>
        <w:rFonts w:hint="default"/>
        <w:b/>
        <w:i w:val="0"/>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E3708F"/>
    <w:multiLevelType w:val="hybridMultilevel"/>
    <w:tmpl w:val="763A2F96"/>
    <w:lvl w:ilvl="0" w:tplc="CA1070E0">
      <w:start w:val="1"/>
      <w:numFmt w:val="lowerLetter"/>
      <w:pStyle w:val="Listea"/>
      <w:lvlText w:val="%1)"/>
      <w:lvlJc w:val="left"/>
      <w:pPr>
        <w:tabs>
          <w:tab w:val="num" w:pos="417"/>
        </w:tabs>
        <w:ind w:left="417" w:hanging="360"/>
      </w:p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0F3675"/>
    <w:multiLevelType w:val="hybridMultilevel"/>
    <w:tmpl w:val="AF4475BA"/>
    <w:lvl w:ilvl="0" w:tplc="2A264632">
      <w:start w:val="1"/>
      <w:numFmt w:val="upperRoman"/>
      <w:pStyle w:val="Annex"/>
      <w:lvlText w:val="Annex %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3A3E2EC3"/>
    <w:multiLevelType w:val="hybridMultilevel"/>
    <w:tmpl w:val="A45AA6F4"/>
    <w:lvl w:ilvl="0" w:tplc="DFFC7FF6">
      <w:start w:val="1"/>
      <w:numFmt w:val="bullet"/>
      <w:pStyle w:val="ListePunktII"/>
      <w:lvlText w:val=""/>
      <w:lvlJc w:val="left"/>
      <w:pPr>
        <w:tabs>
          <w:tab w:val="num" w:pos="644"/>
        </w:tabs>
        <w:ind w:left="567" w:hanging="28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6F18504"/>
    <w:multiLevelType w:val="hybridMultilevel"/>
    <w:tmpl w:val="FFFFFFFF"/>
    <w:lvl w:ilvl="0" w:tplc="A4EEBCAC">
      <w:start w:val="1"/>
      <w:numFmt w:val="bullet"/>
      <w:lvlText w:val=""/>
      <w:lvlJc w:val="left"/>
      <w:pPr>
        <w:ind w:left="720" w:hanging="360"/>
      </w:pPr>
      <w:rPr>
        <w:rFonts w:ascii="Symbol" w:hAnsi="Symbol" w:hint="default"/>
      </w:rPr>
    </w:lvl>
    <w:lvl w:ilvl="1" w:tplc="B93CA3BC">
      <w:start w:val="1"/>
      <w:numFmt w:val="bullet"/>
      <w:lvlText w:val="o"/>
      <w:lvlJc w:val="left"/>
      <w:pPr>
        <w:ind w:left="1440" w:hanging="360"/>
      </w:pPr>
      <w:rPr>
        <w:rFonts w:ascii="Courier New" w:hAnsi="Courier New" w:hint="default"/>
      </w:rPr>
    </w:lvl>
    <w:lvl w:ilvl="2" w:tplc="DF6CB096">
      <w:start w:val="1"/>
      <w:numFmt w:val="bullet"/>
      <w:lvlText w:val=""/>
      <w:lvlJc w:val="left"/>
      <w:pPr>
        <w:ind w:left="2160" w:hanging="360"/>
      </w:pPr>
      <w:rPr>
        <w:rFonts w:ascii="Wingdings" w:hAnsi="Wingdings" w:hint="default"/>
      </w:rPr>
    </w:lvl>
    <w:lvl w:ilvl="3" w:tplc="0B587E90">
      <w:start w:val="1"/>
      <w:numFmt w:val="bullet"/>
      <w:lvlText w:val=""/>
      <w:lvlJc w:val="left"/>
      <w:pPr>
        <w:ind w:left="2880" w:hanging="360"/>
      </w:pPr>
      <w:rPr>
        <w:rFonts w:ascii="Symbol" w:hAnsi="Symbol" w:hint="default"/>
      </w:rPr>
    </w:lvl>
    <w:lvl w:ilvl="4" w:tplc="E0246FE8">
      <w:start w:val="1"/>
      <w:numFmt w:val="bullet"/>
      <w:lvlText w:val="o"/>
      <w:lvlJc w:val="left"/>
      <w:pPr>
        <w:ind w:left="3600" w:hanging="360"/>
      </w:pPr>
      <w:rPr>
        <w:rFonts w:ascii="Courier New" w:hAnsi="Courier New" w:hint="default"/>
      </w:rPr>
    </w:lvl>
    <w:lvl w:ilvl="5" w:tplc="96A00DAC">
      <w:start w:val="1"/>
      <w:numFmt w:val="bullet"/>
      <w:lvlText w:val=""/>
      <w:lvlJc w:val="left"/>
      <w:pPr>
        <w:ind w:left="4320" w:hanging="360"/>
      </w:pPr>
      <w:rPr>
        <w:rFonts w:ascii="Wingdings" w:hAnsi="Wingdings" w:hint="default"/>
      </w:rPr>
    </w:lvl>
    <w:lvl w:ilvl="6" w:tplc="EFDC494C">
      <w:start w:val="1"/>
      <w:numFmt w:val="bullet"/>
      <w:lvlText w:val=""/>
      <w:lvlJc w:val="left"/>
      <w:pPr>
        <w:ind w:left="5040" w:hanging="360"/>
      </w:pPr>
      <w:rPr>
        <w:rFonts w:ascii="Symbol" w:hAnsi="Symbol" w:hint="default"/>
      </w:rPr>
    </w:lvl>
    <w:lvl w:ilvl="7" w:tplc="6E5636C6">
      <w:start w:val="1"/>
      <w:numFmt w:val="bullet"/>
      <w:lvlText w:val="o"/>
      <w:lvlJc w:val="left"/>
      <w:pPr>
        <w:ind w:left="5760" w:hanging="360"/>
      </w:pPr>
      <w:rPr>
        <w:rFonts w:ascii="Courier New" w:hAnsi="Courier New" w:hint="default"/>
      </w:rPr>
    </w:lvl>
    <w:lvl w:ilvl="8" w:tplc="9D4C1456">
      <w:start w:val="1"/>
      <w:numFmt w:val="bullet"/>
      <w:lvlText w:val=""/>
      <w:lvlJc w:val="left"/>
      <w:pPr>
        <w:ind w:left="6480" w:hanging="360"/>
      </w:pPr>
      <w:rPr>
        <w:rFonts w:ascii="Wingdings" w:hAnsi="Wingdings" w:hint="default"/>
      </w:rPr>
    </w:lvl>
  </w:abstractNum>
  <w:abstractNum w:abstractNumId="7" w15:restartNumberingAfterBreak="0">
    <w:nsid w:val="57F40645"/>
    <w:multiLevelType w:val="hybridMultilevel"/>
    <w:tmpl w:val="7056315E"/>
    <w:lvl w:ilvl="0" w:tplc="B0809C40">
      <w:start w:val="1"/>
      <w:numFmt w:val="decimal"/>
      <w:pStyle w:val="Liste1"/>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FF61948"/>
    <w:multiLevelType w:val="singleLevel"/>
    <w:tmpl w:val="8370FEDE"/>
    <w:lvl w:ilvl="0">
      <w:start w:val="1"/>
      <w:numFmt w:val="bullet"/>
      <w:pStyle w:val="ListePunktI"/>
      <w:lvlText w:val=""/>
      <w:lvlJc w:val="left"/>
      <w:pPr>
        <w:tabs>
          <w:tab w:val="num" w:pos="360"/>
        </w:tabs>
        <w:ind w:left="284" w:hanging="284"/>
      </w:pPr>
      <w:rPr>
        <w:rFonts w:ascii="Symbol" w:hAnsi="Symbol" w:hint="default"/>
      </w:rPr>
    </w:lvl>
  </w:abstractNum>
  <w:abstractNum w:abstractNumId="9" w15:restartNumberingAfterBreak="0">
    <w:nsid w:val="7E9439C2"/>
    <w:multiLevelType w:val="hybridMultilevel"/>
    <w:tmpl w:val="5984B344"/>
    <w:lvl w:ilvl="0" w:tplc="EDDA62C2">
      <w:start w:val="1"/>
      <w:numFmt w:val="bullet"/>
      <w:pStyle w:val="ListeStrichII"/>
      <w:lvlText w:val="-"/>
      <w:lvlJc w:val="left"/>
      <w:pPr>
        <w:tabs>
          <w:tab w:val="num" w:pos="644"/>
        </w:tabs>
        <w:ind w:left="568" w:hanging="284"/>
      </w:pPr>
      <w:rPr>
        <w:rFonts w:hint="default"/>
        <w:b/>
        <w:i w:val="0"/>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236621784">
    <w:abstractNumId w:val="0"/>
  </w:num>
  <w:num w:numId="2" w16cid:durableId="1028987741">
    <w:abstractNumId w:val="7"/>
  </w:num>
  <w:num w:numId="3" w16cid:durableId="1767262963">
    <w:abstractNumId w:val="3"/>
  </w:num>
  <w:num w:numId="4" w16cid:durableId="1306664895">
    <w:abstractNumId w:val="8"/>
  </w:num>
  <w:num w:numId="5" w16cid:durableId="2052147409">
    <w:abstractNumId w:val="5"/>
  </w:num>
  <w:num w:numId="6" w16cid:durableId="365133666">
    <w:abstractNumId w:val="2"/>
  </w:num>
  <w:num w:numId="7" w16cid:durableId="211426510">
    <w:abstractNumId w:val="9"/>
  </w:num>
  <w:num w:numId="8" w16cid:durableId="1087850990">
    <w:abstractNumId w:val="4"/>
  </w:num>
  <w:num w:numId="9" w16cid:durableId="323975782">
    <w:abstractNumId w:val="6"/>
  </w:num>
  <w:num w:numId="10" w16cid:durableId="773676112">
    <w:abstractNumId w:val="1"/>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lga Gnezdovski">
    <w15:presenceInfo w15:providerId="AD" w15:userId="S::olga.gnezdovski@kul.ee::632b8dfd-7fc8-437c-aeb1-498181b8a855"/>
  </w15:person>
  <w15:person w15:author="Evelin Liechti">
    <w15:presenceInfo w15:providerId="None" w15:userId="Evelin Liecht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CH" w:vendorID="64" w:dllVersion="6" w:nlCheck="1" w:checkStyle="1"/>
  <w:activeWritingStyle w:appName="MSWord" w:lang="en-US" w:vendorID="64" w:dllVersion="6" w:nlCheck="1" w:checkStyle="1"/>
  <w:activeWritingStyle w:appName="MSWord" w:lang="fr-CH"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770"/>
    <w:rsid w:val="000069C8"/>
    <w:rsid w:val="000124D8"/>
    <w:rsid w:val="00016116"/>
    <w:rsid w:val="000235B8"/>
    <w:rsid w:val="00024C63"/>
    <w:rsid w:val="00046A59"/>
    <w:rsid w:val="000569FD"/>
    <w:rsid w:val="000579DB"/>
    <w:rsid w:val="000663AA"/>
    <w:rsid w:val="00077CDD"/>
    <w:rsid w:val="000830D3"/>
    <w:rsid w:val="00083C08"/>
    <w:rsid w:val="000A35E2"/>
    <w:rsid w:val="000B0237"/>
    <w:rsid w:val="000C379F"/>
    <w:rsid w:val="000C7DCA"/>
    <w:rsid w:val="000F2A82"/>
    <w:rsid w:val="00107CED"/>
    <w:rsid w:val="0011367E"/>
    <w:rsid w:val="0011557A"/>
    <w:rsid w:val="0012317E"/>
    <w:rsid w:val="00125BF4"/>
    <w:rsid w:val="00136234"/>
    <w:rsid w:val="00137B2B"/>
    <w:rsid w:val="0014327D"/>
    <w:rsid w:val="00147A57"/>
    <w:rsid w:val="001545B6"/>
    <w:rsid w:val="00160C58"/>
    <w:rsid w:val="001A5608"/>
    <w:rsid w:val="001A7506"/>
    <w:rsid w:val="001C08B2"/>
    <w:rsid w:val="001C26E7"/>
    <w:rsid w:val="001D04CF"/>
    <w:rsid w:val="001E23FF"/>
    <w:rsid w:val="001E4847"/>
    <w:rsid w:val="00206300"/>
    <w:rsid w:val="002200CB"/>
    <w:rsid w:val="002202C9"/>
    <w:rsid w:val="0022042E"/>
    <w:rsid w:val="00235031"/>
    <w:rsid w:val="00235850"/>
    <w:rsid w:val="00236F19"/>
    <w:rsid w:val="00246F40"/>
    <w:rsid w:val="00265C8D"/>
    <w:rsid w:val="00281C11"/>
    <w:rsid w:val="00281EC0"/>
    <w:rsid w:val="0028733B"/>
    <w:rsid w:val="002A2609"/>
    <w:rsid w:val="002B4F27"/>
    <w:rsid w:val="002C1EEC"/>
    <w:rsid w:val="002D2F20"/>
    <w:rsid w:val="002F0088"/>
    <w:rsid w:val="002F229A"/>
    <w:rsid w:val="002F2DE5"/>
    <w:rsid w:val="00300798"/>
    <w:rsid w:val="00302FBE"/>
    <w:rsid w:val="00303816"/>
    <w:rsid w:val="00304000"/>
    <w:rsid w:val="00311907"/>
    <w:rsid w:val="00312F65"/>
    <w:rsid w:val="003132A3"/>
    <w:rsid w:val="00314D97"/>
    <w:rsid w:val="00317B7B"/>
    <w:rsid w:val="00330F50"/>
    <w:rsid w:val="00341F2E"/>
    <w:rsid w:val="00344A81"/>
    <w:rsid w:val="00345274"/>
    <w:rsid w:val="00346206"/>
    <w:rsid w:val="00355BC2"/>
    <w:rsid w:val="00357882"/>
    <w:rsid w:val="00361440"/>
    <w:rsid w:val="00364E08"/>
    <w:rsid w:val="003707C8"/>
    <w:rsid w:val="00385B0E"/>
    <w:rsid w:val="00387147"/>
    <w:rsid w:val="00396572"/>
    <w:rsid w:val="003A0B06"/>
    <w:rsid w:val="003A2E6A"/>
    <w:rsid w:val="003B0AFB"/>
    <w:rsid w:val="003B28EB"/>
    <w:rsid w:val="003B5999"/>
    <w:rsid w:val="003C7402"/>
    <w:rsid w:val="003D7E56"/>
    <w:rsid w:val="003F231B"/>
    <w:rsid w:val="003F4DE2"/>
    <w:rsid w:val="00426FA1"/>
    <w:rsid w:val="00430235"/>
    <w:rsid w:val="0043099A"/>
    <w:rsid w:val="0043190D"/>
    <w:rsid w:val="0043195F"/>
    <w:rsid w:val="004448B0"/>
    <w:rsid w:val="004805B0"/>
    <w:rsid w:val="00483FAE"/>
    <w:rsid w:val="004D0637"/>
    <w:rsid w:val="004D3C5B"/>
    <w:rsid w:val="004E1E5C"/>
    <w:rsid w:val="0051038B"/>
    <w:rsid w:val="00511201"/>
    <w:rsid w:val="005211D1"/>
    <w:rsid w:val="00536BAE"/>
    <w:rsid w:val="00537DC6"/>
    <w:rsid w:val="005466E0"/>
    <w:rsid w:val="00574C8D"/>
    <w:rsid w:val="00582099"/>
    <w:rsid w:val="00597075"/>
    <w:rsid w:val="005C6A4E"/>
    <w:rsid w:val="00615FA5"/>
    <w:rsid w:val="00616296"/>
    <w:rsid w:val="00624A2E"/>
    <w:rsid w:val="00631758"/>
    <w:rsid w:val="00633061"/>
    <w:rsid w:val="0063595A"/>
    <w:rsid w:val="0065125E"/>
    <w:rsid w:val="006641E8"/>
    <w:rsid w:val="00676A5E"/>
    <w:rsid w:val="00683078"/>
    <w:rsid w:val="0068340B"/>
    <w:rsid w:val="0069419F"/>
    <w:rsid w:val="006A7644"/>
    <w:rsid w:val="006A77B2"/>
    <w:rsid w:val="006C2982"/>
    <w:rsid w:val="006C76BD"/>
    <w:rsid w:val="006E04D3"/>
    <w:rsid w:val="006F0E17"/>
    <w:rsid w:val="006F38F1"/>
    <w:rsid w:val="006F4428"/>
    <w:rsid w:val="006F554B"/>
    <w:rsid w:val="00700C28"/>
    <w:rsid w:val="0070584B"/>
    <w:rsid w:val="00706EB7"/>
    <w:rsid w:val="00712626"/>
    <w:rsid w:val="00720DC9"/>
    <w:rsid w:val="007233B7"/>
    <w:rsid w:val="00723F03"/>
    <w:rsid w:val="00731CD0"/>
    <w:rsid w:val="00737C62"/>
    <w:rsid w:val="00742E61"/>
    <w:rsid w:val="007552B7"/>
    <w:rsid w:val="00770489"/>
    <w:rsid w:val="00774024"/>
    <w:rsid w:val="00774408"/>
    <w:rsid w:val="00775D94"/>
    <w:rsid w:val="0077642B"/>
    <w:rsid w:val="00777D69"/>
    <w:rsid w:val="00782DC4"/>
    <w:rsid w:val="007940BD"/>
    <w:rsid w:val="00795E1D"/>
    <w:rsid w:val="007A7CB6"/>
    <w:rsid w:val="007B6835"/>
    <w:rsid w:val="007D1B3E"/>
    <w:rsid w:val="007D57E9"/>
    <w:rsid w:val="007E4F9F"/>
    <w:rsid w:val="007F2B69"/>
    <w:rsid w:val="0080125E"/>
    <w:rsid w:val="008046C0"/>
    <w:rsid w:val="008068D4"/>
    <w:rsid w:val="00807B7A"/>
    <w:rsid w:val="00811CA3"/>
    <w:rsid w:val="00812F3B"/>
    <w:rsid w:val="008146A7"/>
    <w:rsid w:val="008442AF"/>
    <w:rsid w:val="00850085"/>
    <w:rsid w:val="00850DFF"/>
    <w:rsid w:val="00865C8B"/>
    <w:rsid w:val="008666EE"/>
    <w:rsid w:val="00870243"/>
    <w:rsid w:val="00883349"/>
    <w:rsid w:val="008843DC"/>
    <w:rsid w:val="00891259"/>
    <w:rsid w:val="008A3E5D"/>
    <w:rsid w:val="008B207D"/>
    <w:rsid w:val="008C5091"/>
    <w:rsid w:val="008C5A9D"/>
    <w:rsid w:val="008C7938"/>
    <w:rsid w:val="008D6498"/>
    <w:rsid w:val="008E3C32"/>
    <w:rsid w:val="008E7F73"/>
    <w:rsid w:val="008F65E6"/>
    <w:rsid w:val="009052A5"/>
    <w:rsid w:val="009214A8"/>
    <w:rsid w:val="0093051E"/>
    <w:rsid w:val="0093094F"/>
    <w:rsid w:val="00945753"/>
    <w:rsid w:val="0095340C"/>
    <w:rsid w:val="0095521B"/>
    <w:rsid w:val="009568A8"/>
    <w:rsid w:val="009723EF"/>
    <w:rsid w:val="00973DE4"/>
    <w:rsid w:val="00977402"/>
    <w:rsid w:val="00986A0B"/>
    <w:rsid w:val="009878AC"/>
    <w:rsid w:val="00990DD0"/>
    <w:rsid w:val="00991559"/>
    <w:rsid w:val="00995066"/>
    <w:rsid w:val="009A1953"/>
    <w:rsid w:val="009B6F2A"/>
    <w:rsid w:val="009C2D95"/>
    <w:rsid w:val="009D1770"/>
    <w:rsid w:val="00A01A04"/>
    <w:rsid w:val="00A05542"/>
    <w:rsid w:val="00A30785"/>
    <w:rsid w:val="00A4029A"/>
    <w:rsid w:val="00A525AC"/>
    <w:rsid w:val="00A52A90"/>
    <w:rsid w:val="00A548B5"/>
    <w:rsid w:val="00A82F66"/>
    <w:rsid w:val="00A868EF"/>
    <w:rsid w:val="00A92015"/>
    <w:rsid w:val="00A93A69"/>
    <w:rsid w:val="00AA40A6"/>
    <w:rsid w:val="00AC718A"/>
    <w:rsid w:val="00AC7B7C"/>
    <w:rsid w:val="00AD16CE"/>
    <w:rsid w:val="00AD2EC8"/>
    <w:rsid w:val="00AE327A"/>
    <w:rsid w:val="00B1059D"/>
    <w:rsid w:val="00B11BD4"/>
    <w:rsid w:val="00B14B0C"/>
    <w:rsid w:val="00B21B1F"/>
    <w:rsid w:val="00B21BD1"/>
    <w:rsid w:val="00B30A05"/>
    <w:rsid w:val="00B3461A"/>
    <w:rsid w:val="00B41993"/>
    <w:rsid w:val="00B63D5B"/>
    <w:rsid w:val="00B84ACE"/>
    <w:rsid w:val="00B90EEC"/>
    <w:rsid w:val="00B95382"/>
    <w:rsid w:val="00BB23F1"/>
    <w:rsid w:val="00BB72F6"/>
    <w:rsid w:val="00BC157D"/>
    <w:rsid w:val="00BD249E"/>
    <w:rsid w:val="00BD3488"/>
    <w:rsid w:val="00BD50D4"/>
    <w:rsid w:val="00BE2D89"/>
    <w:rsid w:val="00BE4F1F"/>
    <w:rsid w:val="00BF01A7"/>
    <w:rsid w:val="00C03B1D"/>
    <w:rsid w:val="00C0624E"/>
    <w:rsid w:val="00C11E0D"/>
    <w:rsid w:val="00C14945"/>
    <w:rsid w:val="00C2305B"/>
    <w:rsid w:val="00C34B35"/>
    <w:rsid w:val="00C45047"/>
    <w:rsid w:val="00C714FC"/>
    <w:rsid w:val="00C83C76"/>
    <w:rsid w:val="00CA6338"/>
    <w:rsid w:val="00CB1DD0"/>
    <w:rsid w:val="00CB2986"/>
    <w:rsid w:val="00CC0848"/>
    <w:rsid w:val="00CC2F74"/>
    <w:rsid w:val="00CC5433"/>
    <w:rsid w:val="00CD2448"/>
    <w:rsid w:val="00CE5FBE"/>
    <w:rsid w:val="00CF48CA"/>
    <w:rsid w:val="00CF6978"/>
    <w:rsid w:val="00D316C3"/>
    <w:rsid w:val="00D31F3A"/>
    <w:rsid w:val="00D335C1"/>
    <w:rsid w:val="00D423CD"/>
    <w:rsid w:val="00D46366"/>
    <w:rsid w:val="00D5164A"/>
    <w:rsid w:val="00D550D3"/>
    <w:rsid w:val="00D632E3"/>
    <w:rsid w:val="00D675C5"/>
    <w:rsid w:val="00D837DF"/>
    <w:rsid w:val="00D84C67"/>
    <w:rsid w:val="00D86AB9"/>
    <w:rsid w:val="00D9559E"/>
    <w:rsid w:val="00DA2967"/>
    <w:rsid w:val="00DB0741"/>
    <w:rsid w:val="00DB24A1"/>
    <w:rsid w:val="00DB5DFE"/>
    <w:rsid w:val="00DC621A"/>
    <w:rsid w:val="00DD4016"/>
    <w:rsid w:val="00DF6B81"/>
    <w:rsid w:val="00E1146C"/>
    <w:rsid w:val="00E1453B"/>
    <w:rsid w:val="00E15A41"/>
    <w:rsid w:val="00E21AE7"/>
    <w:rsid w:val="00E430B7"/>
    <w:rsid w:val="00E45643"/>
    <w:rsid w:val="00E543A0"/>
    <w:rsid w:val="00E666D3"/>
    <w:rsid w:val="00E70018"/>
    <w:rsid w:val="00E805DA"/>
    <w:rsid w:val="00EA21F7"/>
    <w:rsid w:val="00EA2400"/>
    <w:rsid w:val="00EA3370"/>
    <w:rsid w:val="00EA3853"/>
    <w:rsid w:val="00EA38FF"/>
    <w:rsid w:val="00EB23A9"/>
    <w:rsid w:val="00EB4A9E"/>
    <w:rsid w:val="00EB4D42"/>
    <w:rsid w:val="00ED08B6"/>
    <w:rsid w:val="00ED3C89"/>
    <w:rsid w:val="00EE6679"/>
    <w:rsid w:val="00EF17BD"/>
    <w:rsid w:val="00EF4E00"/>
    <w:rsid w:val="00F04AF9"/>
    <w:rsid w:val="00F05EB1"/>
    <w:rsid w:val="00F152C2"/>
    <w:rsid w:val="00F15DD5"/>
    <w:rsid w:val="00F21F16"/>
    <w:rsid w:val="00F36343"/>
    <w:rsid w:val="00F42BD8"/>
    <w:rsid w:val="00F437EC"/>
    <w:rsid w:val="00F44C49"/>
    <w:rsid w:val="00F55EB2"/>
    <w:rsid w:val="00F606B7"/>
    <w:rsid w:val="00F60BEC"/>
    <w:rsid w:val="00F665D5"/>
    <w:rsid w:val="00F72397"/>
    <w:rsid w:val="00F73383"/>
    <w:rsid w:val="00F747DD"/>
    <w:rsid w:val="00F830A6"/>
    <w:rsid w:val="00FA319A"/>
    <w:rsid w:val="00FA6932"/>
    <w:rsid w:val="00FB157D"/>
    <w:rsid w:val="00FB3237"/>
    <w:rsid w:val="00FB5101"/>
    <w:rsid w:val="00FC47A7"/>
    <w:rsid w:val="00FE1241"/>
    <w:rsid w:val="00FF400D"/>
    <w:rsid w:val="17AD3E02"/>
    <w:rsid w:val="6B1E4D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776390"/>
  <w15:chartTrackingRefBased/>
  <w15:docId w15:val="{0E273474-D6E2-49AA-96A6-416CAD72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33061"/>
    <w:rPr>
      <w:rFonts w:ascii="Arial" w:hAnsi="Arial"/>
      <w:szCs w:val="24"/>
      <w:lang w:val="en-US"/>
    </w:rPr>
  </w:style>
  <w:style w:type="paragraph" w:styleId="Pealkiri1">
    <w:name w:val="heading 1"/>
    <w:basedOn w:val="Normaallaad"/>
    <w:next w:val="Normaallaad"/>
    <w:link w:val="Pealkiri1Mrk"/>
    <w:autoRedefine/>
    <w:qFormat/>
    <w:rsid w:val="0028733B"/>
    <w:pPr>
      <w:keepNext/>
      <w:numPr>
        <w:numId w:val="1"/>
      </w:numPr>
      <w:spacing w:line="480" w:lineRule="exact"/>
      <w:outlineLvl w:val="0"/>
    </w:pPr>
    <w:rPr>
      <w:rFonts w:cs="Arial"/>
      <w:b/>
      <w:bCs/>
      <w:kern w:val="32"/>
      <w:sz w:val="42"/>
      <w:szCs w:val="32"/>
    </w:rPr>
  </w:style>
  <w:style w:type="paragraph" w:styleId="Pealkiri2">
    <w:name w:val="heading 2"/>
    <w:basedOn w:val="Pealkiri1"/>
    <w:next w:val="Normaallaad"/>
    <w:link w:val="Pealkiri2Mrk"/>
    <w:autoRedefine/>
    <w:qFormat/>
    <w:rsid w:val="00537DC6"/>
    <w:pPr>
      <w:numPr>
        <w:ilvl w:val="1"/>
      </w:numPr>
      <w:spacing w:line="380" w:lineRule="exact"/>
      <w:outlineLvl w:val="1"/>
    </w:pPr>
    <w:rPr>
      <w:bCs w:val="0"/>
      <w:iCs/>
      <w:sz w:val="32"/>
      <w:szCs w:val="28"/>
    </w:rPr>
  </w:style>
  <w:style w:type="paragraph" w:styleId="Pealkiri3">
    <w:name w:val="heading 3"/>
    <w:basedOn w:val="Normaallaad"/>
    <w:next w:val="Normaallaad"/>
    <w:link w:val="Pealkiri3Mrk"/>
    <w:autoRedefine/>
    <w:qFormat/>
    <w:rsid w:val="00537DC6"/>
    <w:pPr>
      <w:keepNext/>
      <w:numPr>
        <w:ilvl w:val="2"/>
        <w:numId w:val="1"/>
      </w:numPr>
      <w:spacing w:line="300" w:lineRule="exact"/>
      <w:outlineLvl w:val="2"/>
    </w:pPr>
    <w:rPr>
      <w:rFonts w:cs="Arial"/>
      <w:b/>
      <w:bCs/>
      <w:sz w:val="24"/>
    </w:rPr>
  </w:style>
  <w:style w:type="paragraph" w:styleId="Pealkiri4">
    <w:name w:val="heading 4"/>
    <w:aliases w:val="fett"/>
    <w:basedOn w:val="Normaallaad"/>
    <w:next w:val="Normaallaad"/>
    <w:link w:val="Pealkiri4Mrk"/>
    <w:autoRedefine/>
    <w:qFormat/>
    <w:rsid w:val="00870243"/>
    <w:pPr>
      <w:keepNext/>
      <w:numPr>
        <w:ilvl w:val="3"/>
        <w:numId w:val="1"/>
      </w:numPr>
      <w:tabs>
        <w:tab w:val="left" w:pos="720"/>
      </w:tabs>
      <w:outlineLvl w:val="3"/>
    </w:pPr>
    <w:rPr>
      <w:b/>
      <w:bCs/>
      <w:szCs w:val="28"/>
    </w:rPr>
  </w:style>
  <w:style w:type="paragraph" w:styleId="Pealkiri5">
    <w:name w:val="heading 5"/>
    <w:aliases w:val="kursiv"/>
    <w:basedOn w:val="Normaallaad"/>
    <w:next w:val="Normaallaad"/>
    <w:link w:val="Pealkiri5Mrk"/>
    <w:unhideWhenUsed/>
    <w:qFormat/>
    <w:rsid w:val="00AA40A6"/>
    <w:pPr>
      <w:keepNext/>
      <w:keepLines/>
      <w:spacing w:before="200"/>
      <w:ind w:left="709" w:hanging="709"/>
      <w:outlineLvl w:val="4"/>
    </w:pPr>
    <w:rPr>
      <w:rFonts w:asciiTheme="majorHAnsi" w:eastAsiaTheme="majorEastAsia" w:hAnsiTheme="majorHAnsi" w:cstheme="majorBidi"/>
      <w:color w:val="243F60" w:themeColor="accent1" w:themeShade="7F"/>
    </w:rPr>
  </w:style>
  <w:style w:type="paragraph" w:styleId="Pealkiri6">
    <w:name w:val="heading 6"/>
    <w:basedOn w:val="Normaallaad"/>
    <w:next w:val="Normaallaad"/>
    <w:link w:val="Pealkiri6Mrk"/>
    <w:unhideWhenUsed/>
    <w:qFormat/>
    <w:rsid w:val="00AA40A6"/>
    <w:pPr>
      <w:keepNext/>
      <w:keepLines/>
      <w:spacing w:before="200"/>
      <w:ind w:left="709" w:hanging="709"/>
      <w:outlineLvl w:val="5"/>
    </w:pPr>
    <w:rPr>
      <w:rFonts w:asciiTheme="majorHAnsi" w:eastAsiaTheme="majorEastAsia" w:hAnsiTheme="majorHAnsi" w:cstheme="majorBidi"/>
      <w:i/>
      <w:iCs/>
      <w:color w:val="243F60" w:themeColor="accent1" w:themeShade="7F"/>
    </w:rPr>
  </w:style>
  <w:style w:type="paragraph" w:styleId="Pealkiri7">
    <w:name w:val="heading 7"/>
    <w:basedOn w:val="Normaallaad"/>
    <w:next w:val="Normaallaad"/>
    <w:link w:val="Pealkiri7Mrk"/>
    <w:unhideWhenUsed/>
    <w:qFormat/>
    <w:rsid w:val="00AA40A6"/>
    <w:pPr>
      <w:keepNext/>
      <w:keepLines/>
      <w:spacing w:before="200"/>
      <w:ind w:left="709" w:hanging="709"/>
      <w:outlineLvl w:val="6"/>
    </w:pPr>
    <w:rPr>
      <w:rFonts w:asciiTheme="majorHAnsi" w:eastAsiaTheme="majorEastAsia" w:hAnsiTheme="majorHAnsi" w:cstheme="majorBidi"/>
      <w:i/>
      <w:iCs/>
      <w:color w:val="404040" w:themeColor="text1" w:themeTint="BF"/>
    </w:rPr>
  </w:style>
  <w:style w:type="paragraph" w:styleId="Pealkiri8">
    <w:name w:val="heading 8"/>
    <w:basedOn w:val="Normaallaad"/>
    <w:next w:val="Normaallaad"/>
    <w:link w:val="Pealkiri8Mrk"/>
    <w:unhideWhenUsed/>
    <w:qFormat/>
    <w:rsid w:val="00AA40A6"/>
    <w:pPr>
      <w:keepNext/>
      <w:keepLines/>
      <w:spacing w:before="200"/>
      <w:ind w:left="709" w:hanging="709"/>
      <w:outlineLvl w:val="7"/>
    </w:pPr>
    <w:rPr>
      <w:rFonts w:asciiTheme="majorHAnsi" w:eastAsiaTheme="majorEastAsia" w:hAnsiTheme="majorHAnsi" w:cstheme="majorBidi"/>
      <w:color w:val="404040" w:themeColor="text1" w:themeTint="BF"/>
      <w:szCs w:val="20"/>
    </w:rPr>
  </w:style>
  <w:style w:type="paragraph" w:styleId="Pealkiri9">
    <w:name w:val="heading 9"/>
    <w:basedOn w:val="Normaallaad"/>
    <w:next w:val="Normaallaad"/>
    <w:link w:val="Pealkiri9Mrk"/>
    <w:unhideWhenUsed/>
    <w:qFormat/>
    <w:rsid w:val="00AA40A6"/>
    <w:pPr>
      <w:keepNext/>
      <w:keepLines/>
      <w:spacing w:before="200"/>
      <w:ind w:left="709" w:hanging="709"/>
      <w:outlineLvl w:val="8"/>
    </w:pPr>
    <w:rPr>
      <w:rFonts w:asciiTheme="majorHAnsi" w:eastAsiaTheme="majorEastAsia" w:hAnsiTheme="majorHAnsi" w:cstheme="majorBidi"/>
      <w:i/>
      <w:iCs/>
      <w:color w:val="404040" w:themeColor="text1" w:themeTint="BF"/>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Title1">
    <w:name w:val="Title 1"/>
    <w:basedOn w:val="Normaallaad"/>
    <w:autoRedefine/>
    <w:qFormat/>
    <w:rsid w:val="003A2E6A"/>
    <w:pPr>
      <w:spacing w:line="480" w:lineRule="exact"/>
    </w:pPr>
    <w:rPr>
      <w:b/>
      <w:sz w:val="42"/>
      <w:lang w:val="de-CH"/>
    </w:rPr>
  </w:style>
  <w:style w:type="paragraph" w:customStyle="1" w:styleId="Title2">
    <w:name w:val="Title 2"/>
    <w:basedOn w:val="Normaallaad"/>
    <w:autoRedefine/>
    <w:qFormat/>
    <w:rsid w:val="006F554B"/>
    <w:pPr>
      <w:spacing w:line="380" w:lineRule="exact"/>
    </w:pPr>
    <w:rPr>
      <w:b/>
      <w:sz w:val="32"/>
    </w:rPr>
  </w:style>
  <w:style w:type="paragraph" w:customStyle="1" w:styleId="Title3">
    <w:name w:val="Title 3"/>
    <w:basedOn w:val="Normaallaad"/>
    <w:autoRedefine/>
    <w:qFormat/>
    <w:rsid w:val="006F554B"/>
    <w:pPr>
      <w:spacing w:line="300" w:lineRule="exact"/>
    </w:pPr>
    <w:rPr>
      <w:b/>
      <w:sz w:val="24"/>
    </w:rPr>
  </w:style>
  <w:style w:type="paragraph" w:customStyle="1" w:styleId="Title4">
    <w:name w:val="Title 4"/>
    <w:basedOn w:val="Normaallaad"/>
    <w:autoRedefine/>
    <w:qFormat/>
    <w:rsid w:val="006F554B"/>
    <w:rPr>
      <w:b/>
    </w:rPr>
  </w:style>
  <w:style w:type="paragraph" w:styleId="SK1">
    <w:name w:val="toc 1"/>
    <w:basedOn w:val="Normaallaad"/>
    <w:next w:val="Normaallaad"/>
    <w:uiPriority w:val="39"/>
    <w:rsid w:val="00731CD0"/>
    <w:pPr>
      <w:spacing w:before="120" w:after="120"/>
    </w:pPr>
  </w:style>
  <w:style w:type="paragraph" w:styleId="SK2">
    <w:name w:val="toc 2"/>
    <w:basedOn w:val="Normaallaad"/>
    <w:next w:val="Normaallaad"/>
    <w:uiPriority w:val="39"/>
    <w:rsid w:val="00731CD0"/>
    <w:pPr>
      <w:spacing w:before="60"/>
      <w:ind w:left="238"/>
    </w:pPr>
  </w:style>
  <w:style w:type="paragraph" w:styleId="SK3">
    <w:name w:val="toc 3"/>
    <w:basedOn w:val="Normaallaad"/>
    <w:next w:val="Normaallaad"/>
    <w:uiPriority w:val="39"/>
    <w:rsid w:val="00731CD0"/>
    <w:pPr>
      <w:ind w:left="480"/>
    </w:pPr>
  </w:style>
  <w:style w:type="paragraph" w:styleId="SK4">
    <w:name w:val="toc 4"/>
    <w:basedOn w:val="Normaallaad"/>
    <w:next w:val="Normaallaad"/>
    <w:uiPriority w:val="39"/>
    <w:rsid w:val="00731CD0"/>
    <w:pPr>
      <w:ind w:left="720"/>
    </w:pPr>
  </w:style>
  <w:style w:type="paragraph" w:customStyle="1" w:styleId="Normal-klein">
    <w:name w:val="Normal-klein"/>
    <w:basedOn w:val="Normaallaad"/>
    <w:autoRedefine/>
    <w:qFormat/>
    <w:rsid w:val="002200CB"/>
    <w:pPr>
      <w:spacing w:line="200" w:lineRule="exact"/>
    </w:pPr>
    <w:rPr>
      <w:sz w:val="15"/>
    </w:rPr>
  </w:style>
  <w:style w:type="paragraph" w:styleId="Pis">
    <w:name w:val="header"/>
    <w:basedOn w:val="Normaallaad"/>
    <w:link w:val="PisMrk"/>
    <w:uiPriority w:val="99"/>
    <w:rsid w:val="00483FAE"/>
    <w:pPr>
      <w:tabs>
        <w:tab w:val="center" w:pos="4536"/>
        <w:tab w:val="right" w:pos="9072"/>
      </w:tabs>
    </w:pPr>
    <w:rPr>
      <w:sz w:val="18"/>
    </w:rPr>
  </w:style>
  <w:style w:type="paragraph" w:styleId="Jalus">
    <w:name w:val="footer"/>
    <w:basedOn w:val="Normaallaad"/>
    <w:link w:val="JalusMrk"/>
    <w:uiPriority w:val="99"/>
    <w:rsid w:val="00483FAE"/>
    <w:pPr>
      <w:tabs>
        <w:tab w:val="center" w:pos="4536"/>
        <w:tab w:val="right" w:pos="9072"/>
      </w:tabs>
    </w:pPr>
    <w:rPr>
      <w:sz w:val="18"/>
    </w:rPr>
  </w:style>
  <w:style w:type="character" w:customStyle="1" w:styleId="Pealkiri5Mrk">
    <w:name w:val="Pealkiri 5 Märk"/>
    <w:aliases w:val="kursiv Märk"/>
    <w:basedOn w:val="Liguvaikefont"/>
    <w:link w:val="Pealkiri5"/>
    <w:rsid w:val="00AA40A6"/>
    <w:rPr>
      <w:rFonts w:asciiTheme="majorHAnsi" w:eastAsiaTheme="majorEastAsia" w:hAnsiTheme="majorHAnsi" w:cstheme="majorBidi"/>
      <w:color w:val="243F60" w:themeColor="accent1" w:themeShade="7F"/>
      <w:szCs w:val="24"/>
      <w:lang w:val="en-US" w:eastAsia="en-US"/>
    </w:rPr>
  </w:style>
  <w:style w:type="character" w:customStyle="1" w:styleId="Pealkiri6Mrk">
    <w:name w:val="Pealkiri 6 Märk"/>
    <w:basedOn w:val="Liguvaikefont"/>
    <w:link w:val="Pealkiri6"/>
    <w:rsid w:val="00AA40A6"/>
    <w:rPr>
      <w:rFonts w:asciiTheme="majorHAnsi" w:eastAsiaTheme="majorEastAsia" w:hAnsiTheme="majorHAnsi" w:cstheme="majorBidi"/>
      <w:i/>
      <w:iCs/>
      <w:color w:val="243F60" w:themeColor="accent1" w:themeShade="7F"/>
      <w:szCs w:val="24"/>
      <w:lang w:val="en-US" w:eastAsia="en-US"/>
    </w:rPr>
  </w:style>
  <w:style w:type="character" w:customStyle="1" w:styleId="Pealkiri7Mrk">
    <w:name w:val="Pealkiri 7 Märk"/>
    <w:basedOn w:val="Liguvaikefont"/>
    <w:link w:val="Pealkiri7"/>
    <w:rsid w:val="00AA40A6"/>
    <w:rPr>
      <w:rFonts w:asciiTheme="majorHAnsi" w:eastAsiaTheme="majorEastAsia" w:hAnsiTheme="majorHAnsi" w:cstheme="majorBidi"/>
      <w:i/>
      <w:iCs/>
      <w:color w:val="404040" w:themeColor="text1" w:themeTint="BF"/>
      <w:szCs w:val="24"/>
      <w:lang w:val="en-US" w:eastAsia="en-US"/>
    </w:rPr>
  </w:style>
  <w:style w:type="character" w:customStyle="1" w:styleId="Pealkiri8Mrk">
    <w:name w:val="Pealkiri 8 Märk"/>
    <w:basedOn w:val="Liguvaikefont"/>
    <w:link w:val="Pealkiri8"/>
    <w:rsid w:val="00AA40A6"/>
    <w:rPr>
      <w:rFonts w:asciiTheme="majorHAnsi" w:eastAsiaTheme="majorEastAsia" w:hAnsiTheme="majorHAnsi" w:cstheme="majorBidi"/>
      <w:color w:val="404040" w:themeColor="text1" w:themeTint="BF"/>
      <w:lang w:val="en-US" w:eastAsia="en-US"/>
    </w:rPr>
  </w:style>
  <w:style w:type="character" w:customStyle="1" w:styleId="Pealkiri9Mrk">
    <w:name w:val="Pealkiri 9 Märk"/>
    <w:basedOn w:val="Liguvaikefont"/>
    <w:link w:val="Pealkiri9"/>
    <w:rsid w:val="00AA40A6"/>
    <w:rPr>
      <w:rFonts w:asciiTheme="majorHAnsi" w:eastAsiaTheme="majorEastAsia" w:hAnsiTheme="majorHAnsi" w:cstheme="majorBidi"/>
      <w:i/>
      <w:iCs/>
      <w:color w:val="404040" w:themeColor="text1" w:themeTint="BF"/>
      <w:lang w:val="en-US" w:eastAsia="en-US"/>
    </w:rPr>
  </w:style>
  <w:style w:type="numbering" w:customStyle="1" w:styleId="NoList1">
    <w:name w:val="No List1"/>
    <w:next w:val="Loendita"/>
    <w:uiPriority w:val="99"/>
    <w:semiHidden/>
    <w:unhideWhenUsed/>
    <w:rsid w:val="009D1770"/>
  </w:style>
  <w:style w:type="character" w:customStyle="1" w:styleId="Pealkiri1Mrk">
    <w:name w:val="Pealkiri 1 Märk"/>
    <w:basedOn w:val="Liguvaikefont"/>
    <w:link w:val="Pealkiri1"/>
    <w:rsid w:val="009D1770"/>
    <w:rPr>
      <w:rFonts w:ascii="Arial" w:hAnsi="Arial" w:cs="Arial"/>
      <w:b/>
      <w:bCs/>
      <w:kern w:val="32"/>
      <w:sz w:val="42"/>
      <w:szCs w:val="32"/>
      <w:lang w:val="en-US"/>
    </w:rPr>
  </w:style>
  <w:style w:type="character" w:customStyle="1" w:styleId="Pealkiri2Mrk">
    <w:name w:val="Pealkiri 2 Märk"/>
    <w:basedOn w:val="Liguvaikefont"/>
    <w:link w:val="Pealkiri2"/>
    <w:rsid w:val="009D1770"/>
    <w:rPr>
      <w:rFonts w:ascii="Arial" w:hAnsi="Arial" w:cs="Arial"/>
      <w:b/>
      <w:iCs/>
      <w:kern w:val="32"/>
      <w:sz w:val="32"/>
      <w:szCs w:val="28"/>
      <w:lang w:val="en-US"/>
    </w:rPr>
  </w:style>
  <w:style w:type="character" w:customStyle="1" w:styleId="Pealkiri3Mrk">
    <w:name w:val="Pealkiri 3 Märk"/>
    <w:basedOn w:val="Liguvaikefont"/>
    <w:link w:val="Pealkiri3"/>
    <w:rsid w:val="009D1770"/>
    <w:rPr>
      <w:rFonts w:ascii="Arial" w:hAnsi="Arial" w:cs="Arial"/>
      <w:b/>
      <w:bCs/>
      <w:sz w:val="24"/>
      <w:szCs w:val="24"/>
      <w:lang w:val="en-US"/>
    </w:rPr>
  </w:style>
  <w:style w:type="character" w:customStyle="1" w:styleId="Pealkiri4Mrk">
    <w:name w:val="Pealkiri 4 Märk"/>
    <w:aliases w:val="fett Märk"/>
    <w:basedOn w:val="Liguvaikefont"/>
    <w:link w:val="Pealkiri4"/>
    <w:rsid w:val="009D1770"/>
    <w:rPr>
      <w:rFonts w:ascii="Arial" w:hAnsi="Arial"/>
      <w:b/>
      <w:bCs/>
      <w:szCs w:val="28"/>
      <w:lang w:val="en-US"/>
    </w:rPr>
  </w:style>
  <w:style w:type="paragraph" w:styleId="Allmrkusetekst">
    <w:name w:val="footnote text"/>
    <w:basedOn w:val="Normaallaad"/>
    <w:link w:val="AllmrkusetekstMrk"/>
    <w:uiPriority w:val="99"/>
    <w:semiHidden/>
    <w:rsid w:val="009D1770"/>
    <w:pPr>
      <w:spacing w:before="60" w:after="180" w:line="260" w:lineRule="atLeast"/>
    </w:pPr>
    <w:rPr>
      <w:rFonts w:eastAsia="Times New Roman"/>
      <w:sz w:val="18"/>
      <w:szCs w:val="20"/>
    </w:rPr>
  </w:style>
  <w:style w:type="character" w:customStyle="1" w:styleId="AllmrkusetekstMrk">
    <w:name w:val="Allmärkuse tekst Märk"/>
    <w:basedOn w:val="Liguvaikefont"/>
    <w:link w:val="Allmrkusetekst"/>
    <w:uiPriority w:val="99"/>
    <w:semiHidden/>
    <w:rsid w:val="009D1770"/>
    <w:rPr>
      <w:rFonts w:ascii="Arial" w:eastAsia="Times New Roman" w:hAnsi="Arial"/>
      <w:sz w:val="18"/>
      <w:lang w:val="en-US"/>
    </w:rPr>
  </w:style>
  <w:style w:type="paragraph" w:customStyle="1" w:styleId="zzAdresse">
    <w:name w:val="zz Adresse"/>
    <w:rsid w:val="009D1770"/>
    <w:pPr>
      <w:spacing w:line="260" w:lineRule="exact"/>
    </w:pPr>
    <w:rPr>
      <w:rFonts w:ascii="Arial" w:eastAsia="Times New Roman" w:hAnsi="Arial"/>
      <w:noProof/>
      <w:szCs w:val="24"/>
      <w:lang w:val="en-US"/>
    </w:rPr>
  </w:style>
  <w:style w:type="character" w:styleId="Allmrkuseviide">
    <w:name w:val="footnote reference"/>
    <w:basedOn w:val="Liguvaikefont"/>
    <w:uiPriority w:val="99"/>
    <w:semiHidden/>
    <w:rsid w:val="009D1770"/>
    <w:rPr>
      <w:rFonts w:ascii="Arial" w:hAnsi="Arial"/>
      <w:sz w:val="18"/>
      <w:vertAlign w:val="superscript"/>
    </w:rPr>
  </w:style>
  <w:style w:type="paragraph" w:customStyle="1" w:styleId="ListeStrichI">
    <w:name w:val="Liste Strich I"/>
    <w:basedOn w:val="Normaallaad"/>
    <w:rsid w:val="009D1770"/>
    <w:pPr>
      <w:numPr>
        <w:numId w:val="6"/>
      </w:numPr>
      <w:tabs>
        <w:tab w:val="num" w:pos="964"/>
      </w:tabs>
      <w:spacing w:after="120" w:line="260" w:lineRule="atLeast"/>
      <w:ind w:left="964" w:hanging="964"/>
    </w:pPr>
    <w:rPr>
      <w:rFonts w:eastAsia="Times New Roman"/>
      <w:sz w:val="22"/>
      <w:szCs w:val="20"/>
      <w:lang w:eastAsia="de-DE"/>
    </w:rPr>
  </w:style>
  <w:style w:type="paragraph" w:customStyle="1" w:styleId="ListePunktI">
    <w:name w:val="Liste Punkt I"/>
    <w:basedOn w:val="ListeStrichI"/>
    <w:rsid w:val="009D1770"/>
    <w:pPr>
      <w:numPr>
        <w:numId w:val="4"/>
      </w:numPr>
    </w:pPr>
  </w:style>
  <w:style w:type="paragraph" w:customStyle="1" w:styleId="ListeStrichII">
    <w:name w:val="Liste Strich II"/>
    <w:basedOn w:val="ListeStrichI"/>
    <w:rsid w:val="009D1770"/>
    <w:pPr>
      <w:numPr>
        <w:numId w:val="7"/>
      </w:numPr>
      <w:tabs>
        <w:tab w:val="clear" w:pos="964"/>
      </w:tabs>
    </w:pPr>
  </w:style>
  <w:style w:type="paragraph" w:customStyle="1" w:styleId="ListePunktII">
    <w:name w:val="Liste Punkt II"/>
    <w:basedOn w:val="ListeStrichII"/>
    <w:rsid w:val="009D1770"/>
    <w:pPr>
      <w:numPr>
        <w:numId w:val="5"/>
      </w:numPr>
    </w:pPr>
  </w:style>
  <w:style w:type="paragraph" w:customStyle="1" w:styleId="Tabellentext">
    <w:name w:val="Tabellentext"/>
    <w:basedOn w:val="Normaallaad"/>
    <w:rsid w:val="009D1770"/>
    <w:pPr>
      <w:spacing w:before="60" w:after="20" w:line="260" w:lineRule="atLeast"/>
      <w:ind w:left="57" w:right="57"/>
    </w:pPr>
    <w:rPr>
      <w:rFonts w:eastAsia="Times New Roman"/>
      <w:sz w:val="22"/>
    </w:rPr>
  </w:style>
  <w:style w:type="paragraph" w:customStyle="1" w:styleId="Tabellentitel">
    <w:name w:val="Tabellentitel"/>
    <w:basedOn w:val="Normaallaad"/>
    <w:rsid w:val="009D1770"/>
    <w:pPr>
      <w:spacing w:before="60" w:after="20" w:line="260" w:lineRule="atLeast"/>
      <w:ind w:left="57" w:right="57"/>
    </w:pPr>
    <w:rPr>
      <w:rFonts w:eastAsia="Times New Roman"/>
      <w:b/>
      <w:sz w:val="22"/>
    </w:rPr>
  </w:style>
  <w:style w:type="paragraph" w:customStyle="1" w:styleId="TitelI">
    <w:name w:val="Titel I"/>
    <w:basedOn w:val="Pealkiri1"/>
    <w:next w:val="Normaallaad"/>
    <w:rsid w:val="009D1770"/>
    <w:pPr>
      <w:numPr>
        <w:numId w:val="0"/>
      </w:numPr>
      <w:suppressAutoHyphens/>
      <w:spacing w:before="360" w:after="180" w:line="260" w:lineRule="atLeast"/>
      <w:outlineLvl w:val="9"/>
    </w:pPr>
    <w:rPr>
      <w:rFonts w:eastAsia="Times New Roman" w:cs="Times New Roman"/>
      <w:kern w:val="0"/>
      <w:sz w:val="30"/>
      <w:szCs w:val="20"/>
      <w:lang w:eastAsia="de-DE"/>
    </w:rPr>
  </w:style>
  <w:style w:type="paragraph" w:customStyle="1" w:styleId="TitelII">
    <w:name w:val="Titel II"/>
    <w:basedOn w:val="Pealkiri2"/>
    <w:next w:val="Normaallaad"/>
    <w:rsid w:val="009D1770"/>
    <w:pPr>
      <w:numPr>
        <w:ilvl w:val="0"/>
        <w:numId w:val="0"/>
      </w:numPr>
      <w:suppressAutoHyphens/>
      <w:spacing w:before="240" w:after="180" w:line="260" w:lineRule="atLeast"/>
      <w:outlineLvl w:val="9"/>
    </w:pPr>
    <w:rPr>
      <w:rFonts w:eastAsia="Times New Roman" w:cs="Times New Roman"/>
      <w:iCs w:val="0"/>
      <w:kern w:val="0"/>
      <w:sz w:val="24"/>
      <w:szCs w:val="20"/>
      <w:lang w:eastAsia="de-DE"/>
    </w:rPr>
  </w:style>
  <w:style w:type="paragraph" w:styleId="SK5">
    <w:name w:val="toc 5"/>
    <w:basedOn w:val="SK4"/>
    <w:next w:val="Normaallaad"/>
    <w:uiPriority w:val="39"/>
    <w:rsid w:val="009D1770"/>
    <w:pPr>
      <w:tabs>
        <w:tab w:val="right" w:leader="dot" w:pos="9072"/>
      </w:tabs>
      <w:suppressAutoHyphens/>
      <w:spacing w:before="60" w:after="60" w:line="260" w:lineRule="atLeast"/>
      <w:ind w:left="907" w:hanging="907"/>
    </w:pPr>
    <w:rPr>
      <w:rFonts w:eastAsia="Times New Roman"/>
      <w:noProof/>
      <w:sz w:val="22"/>
    </w:rPr>
  </w:style>
  <w:style w:type="paragraph" w:styleId="SK6">
    <w:name w:val="toc 6"/>
    <w:basedOn w:val="SK5"/>
    <w:next w:val="Normaallaad"/>
    <w:uiPriority w:val="39"/>
    <w:rsid w:val="009D1770"/>
  </w:style>
  <w:style w:type="paragraph" w:styleId="SK7">
    <w:name w:val="toc 7"/>
    <w:basedOn w:val="SK6"/>
    <w:next w:val="Normaallaad"/>
    <w:uiPriority w:val="39"/>
    <w:rsid w:val="009D1770"/>
    <w:pPr>
      <w:ind w:left="454"/>
    </w:pPr>
  </w:style>
  <w:style w:type="paragraph" w:styleId="SK8">
    <w:name w:val="toc 8"/>
    <w:basedOn w:val="SK7"/>
    <w:next w:val="Normaallaad"/>
    <w:uiPriority w:val="39"/>
    <w:rsid w:val="009D1770"/>
  </w:style>
  <w:style w:type="paragraph" w:styleId="SK9">
    <w:name w:val="toc 9"/>
    <w:basedOn w:val="SK8"/>
    <w:next w:val="Normaallaad"/>
    <w:uiPriority w:val="39"/>
    <w:rsid w:val="009D1770"/>
  </w:style>
  <w:style w:type="paragraph" w:customStyle="1" w:styleId="zzZusatzformatI">
    <w:name w:val="zz Zusatzformat I"/>
    <w:rsid w:val="009D1770"/>
    <w:pPr>
      <w:spacing w:line="260" w:lineRule="exact"/>
    </w:pPr>
    <w:rPr>
      <w:rFonts w:ascii="Arial" w:eastAsia="Times New Roman" w:hAnsi="Arial"/>
      <w:szCs w:val="24"/>
      <w:lang w:val="en-US"/>
    </w:rPr>
  </w:style>
  <w:style w:type="paragraph" w:customStyle="1" w:styleId="zzZusatzformatIfett">
    <w:name w:val="zz Zusatzformat I fett"/>
    <w:basedOn w:val="zzZusatzformatI"/>
    <w:next w:val="Normaallaad"/>
    <w:rsid w:val="009D1770"/>
    <w:pPr>
      <w:spacing w:after="180"/>
    </w:pPr>
    <w:rPr>
      <w:b/>
      <w:sz w:val="22"/>
    </w:rPr>
  </w:style>
  <w:style w:type="paragraph" w:customStyle="1" w:styleId="zzZusatzformatII">
    <w:name w:val="zz Zusatzformat II"/>
    <w:basedOn w:val="Normaallaad"/>
    <w:next w:val="zzZusatzformatI"/>
    <w:rsid w:val="009D1770"/>
    <w:pPr>
      <w:spacing w:before="360" w:after="180" w:line="260" w:lineRule="atLeast"/>
    </w:pPr>
    <w:rPr>
      <w:rFonts w:eastAsia="Times New Roman"/>
      <w:b/>
      <w:sz w:val="28"/>
    </w:rPr>
  </w:style>
  <w:style w:type="paragraph" w:customStyle="1" w:styleId="zzPost">
    <w:name w:val="zz Post"/>
    <w:next w:val="Normaallaad"/>
    <w:rsid w:val="009D1770"/>
    <w:pPr>
      <w:spacing w:after="140" w:line="200" w:lineRule="exact"/>
    </w:pPr>
    <w:rPr>
      <w:rFonts w:ascii="Arial" w:eastAsia="Times New Roman" w:hAnsi="Arial"/>
      <w:sz w:val="14"/>
      <w:u w:val="single"/>
      <w:lang w:val="en-US" w:eastAsia="de-CH"/>
    </w:rPr>
  </w:style>
  <w:style w:type="paragraph" w:customStyle="1" w:styleId="zzRef">
    <w:name w:val="zz Ref"/>
    <w:next w:val="Normaallaad"/>
    <w:rsid w:val="009D1770"/>
    <w:pPr>
      <w:spacing w:line="200" w:lineRule="exact"/>
    </w:pPr>
    <w:rPr>
      <w:rFonts w:ascii="Arial" w:eastAsia="Times New Roman" w:hAnsi="Arial"/>
      <w:sz w:val="15"/>
      <w:lang w:val="en-US" w:eastAsia="de-CH"/>
    </w:rPr>
  </w:style>
  <w:style w:type="paragraph" w:customStyle="1" w:styleId="zzZustellvermerke">
    <w:name w:val="zz Zustellvermerke"/>
    <w:rsid w:val="009D1770"/>
    <w:pPr>
      <w:spacing w:line="260" w:lineRule="exact"/>
    </w:pPr>
    <w:rPr>
      <w:rFonts w:ascii="Arial" w:eastAsia="Times New Roman" w:hAnsi="Arial"/>
      <w:b/>
      <w:szCs w:val="11"/>
      <w:lang w:val="en-US"/>
    </w:rPr>
  </w:style>
  <w:style w:type="paragraph" w:customStyle="1" w:styleId="zzKopfDept">
    <w:name w:val="zz KopfDept"/>
    <w:next w:val="Normaallaad"/>
    <w:rsid w:val="009D1770"/>
    <w:pPr>
      <w:suppressAutoHyphens/>
      <w:spacing w:after="100" w:line="200" w:lineRule="exact"/>
      <w:contextualSpacing/>
    </w:pPr>
    <w:rPr>
      <w:rFonts w:ascii="Arial" w:eastAsia="Times New Roman" w:hAnsi="Arial"/>
      <w:noProof/>
      <w:sz w:val="15"/>
      <w:lang w:val="en-US" w:eastAsia="de-CH"/>
    </w:rPr>
  </w:style>
  <w:style w:type="paragraph" w:customStyle="1" w:styleId="zzKopfFett">
    <w:name w:val="zz KopfFett"/>
    <w:next w:val="Normaallaad"/>
    <w:rsid w:val="009D1770"/>
    <w:pPr>
      <w:suppressAutoHyphens/>
      <w:spacing w:line="200" w:lineRule="exact"/>
    </w:pPr>
    <w:rPr>
      <w:rFonts w:ascii="Arial" w:eastAsia="Times New Roman" w:hAnsi="Arial"/>
      <w:b/>
      <w:noProof/>
      <w:sz w:val="15"/>
      <w:lang w:val="en-US" w:eastAsia="de-CH"/>
    </w:rPr>
  </w:style>
  <w:style w:type="paragraph" w:customStyle="1" w:styleId="zzKopfOE">
    <w:name w:val="zz KopfOE"/>
    <w:rsid w:val="009D1770"/>
    <w:pPr>
      <w:spacing w:line="200" w:lineRule="exact"/>
    </w:pPr>
    <w:rPr>
      <w:rFonts w:ascii="Arial" w:eastAsia="Times New Roman" w:hAnsi="Arial"/>
      <w:noProof/>
      <w:sz w:val="15"/>
      <w:szCs w:val="24"/>
      <w:lang w:val="en-US" w:eastAsia="de-DE"/>
    </w:rPr>
  </w:style>
  <w:style w:type="paragraph" w:customStyle="1" w:styleId="zzPfad">
    <w:name w:val="zz Pfad"/>
    <w:basedOn w:val="Normaallaad"/>
    <w:rsid w:val="009D1770"/>
    <w:pPr>
      <w:tabs>
        <w:tab w:val="center" w:pos="4320"/>
        <w:tab w:val="right" w:pos="8640"/>
      </w:tabs>
      <w:spacing w:line="160" w:lineRule="exact"/>
    </w:pPr>
    <w:rPr>
      <w:rFonts w:eastAsia="Times New Roman"/>
      <w:bCs/>
      <w:noProof/>
      <w:sz w:val="14"/>
      <w:lang w:eastAsia="de-DE"/>
    </w:rPr>
  </w:style>
  <w:style w:type="paragraph" w:customStyle="1" w:styleId="zzFussAdr">
    <w:name w:val="zz FussAdr"/>
    <w:rsid w:val="009D1770"/>
    <w:pPr>
      <w:spacing w:line="200" w:lineRule="exact"/>
    </w:pPr>
    <w:rPr>
      <w:rFonts w:ascii="Arial" w:eastAsia="Times New Roman" w:hAnsi="Arial"/>
      <w:noProof/>
      <w:sz w:val="15"/>
      <w:szCs w:val="24"/>
      <w:lang w:val="en-US" w:eastAsia="de-DE"/>
    </w:rPr>
  </w:style>
  <w:style w:type="paragraph" w:customStyle="1" w:styleId="zzSeite">
    <w:name w:val="zz Seite"/>
    <w:rsid w:val="009D1770"/>
    <w:pPr>
      <w:spacing w:line="200" w:lineRule="exact"/>
      <w:jc w:val="right"/>
    </w:pPr>
    <w:rPr>
      <w:rFonts w:ascii="Arial" w:eastAsia="Times New Roman" w:hAnsi="Arial"/>
      <w:sz w:val="14"/>
      <w:szCs w:val="24"/>
      <w:lang w:val="en-US"/>
    </w:rPr>
  </w:style>
  <w:style w:type="character" w:styleId="Hperlink">
    <w:name w:val="Hyperlink"/>
    <w:basedOn w:val="Liguvaikefont"/>
    <w:uiPriority w:val="99"/>
    <w:rsid w:val="009D1770"/>
    <w:rPr>
      <w:color w:val="0000FF"/>
      <w:u w:val="single"/>
    </w:rPr>
  </w:style>
  <w:style w:type="paragraph" w:customStyle="1" w:styleId="Liste1">
    <w:name w:val="Liste 1)"/>
    <w:rsid w:val="009D1770"/>
    <w:pPr>
      <w:numPr>
        <w:numId w:val="2"/>
      </w:numPr>
      <w:tabs>
        <w:tab w:val="clear" w:pos="360"/>
      </w:tabs>
      <w:spacing w:after="120" w:line="260" w:lineRule="exact"/>
      <w:ind w:left="720"/>
    </w:pPr>
    <w:rPr>
      <w:rFonts w:ascii="Arial" w:eastAsia="Times New Roman" w:hAnsi="Arial"/>
      <w:sz w:val="22"/>
      <w:lang w:val="en-US"/>
    </w:rPr>
  </w:style>
  <w:style w:type="paragraph" w:customStyle="1" w:styleId="Listea">
    <w:name w:val="Liste a)"/>
    <w:rsid w:val="009D1770"/>
    <w:pPr>
      <w:numPr>
        <w:numId w:val="3"/>
      </w:numPr>
      <w:spacing w:after="120" w:line="260" w:lineRule="exact"/>
      <w:ind w:left="720"/>
    </w:pPr>
    <w:rPr>
      <w:rFonts w:ascii="Arial" w:eastAsia="Times New Roman" w:hAnsi="Arial"/>
      <w:sz w:val="22"/>
      <w:lang w:val="en-US"/>
    </w:rPr>
  </w:style>
  <w:style w:type="paragraph" w:styleId="Pealdis">
    <w:name w:val="caption"/>
    <w:basedOn w:val="Normaallaad"/>
    <w:next w:val="Normaallaad"/>
    <w:qFormat/>
    <w:rsid w:val="009D1770"/>
    <w:pPr>
      <w:spacing w:before="180" w:after="180" w:line="260" w:lineRule="atLeast"/>
    </w:pPr>
    <w:rPr>
      <w:rFonts w:eastAsia="Times New Roman"/>
      <w:bCs/>
      <w:sz w:val="22"/>
      <w:szCs w:val="20"/>
    </w:rPr>
  </w:style>
  <w:style w:type="paragraph" w:styleId="Illustratsiooniloend">
    <w:name w:val="table of figures"/>
    <w:basedOn w:val="Normaallaad"/>
    <w:next w:val="Normaallaad"/>
    <w:semiHidden/>
    <w:rsid w:val="009D1770"/>
    <w:pPr>
      <w:tabs>
        <w:tab w:val="right" w:leader="dot" w:pos="9072"/>
      </w:tabs>
      <w:spacing w:before="60" w:after="60" w:line="260" w:lineRule="atLeast"/>
    </w:pPr>
    <w:rPr>
      <w:rFonts w:eastAsia="Times New Roman"/>
      <w:sz w:val="22"/>
    </w:rPr>
  </w:style>
  <w:style w:type="paragraph" w:customStyle="1" w:styleId="Form">
    <w:name w:val="Form"/>
    <w:basedOn w:val="Normaallaad"/>
    <w:rsid w:val="009D1770"/>
    <w:pPr>
      <w:spacing w:after="180"/>
    </w:pPr>
    <w:rPr>
      <w:rFonts w:eastAsia="Times New Roman"/>
      <w:sz w:val="15"/>
      <w:szCs w:val="20"/>
      <w:lang w:eastAsia="de-CH"/>
    </w:rPr>
  </w:style>
  <w:style w:type="paragraph" w:styleId="Pealkiri">
    <w:name w:val="Title"/>
    <w:basedOn w:val="Normaallaad"/>
    <w:next w:val="Normaallaad"/>
    <w:link w:val="PealkiriMrk"/>
    <w:qFormat/>
    <w:rsid w:val="009D1770"/>
    <w:pPr>
      <w:spacing w:after="180" w:line="480" w:lineRule="exact"/>
    </w:pPr>
    <w:rPr>
      <w:rFonts w:eastAsia="Times New Roman" w:cs="Arial"/>
      <w:b/>
      <w:bCs/>
      <w:kern w:val="28"/>
      <w:sz w:val="42"/>
      <w:szCs w:val="32"/>
      <w:lang w:eastAsia="de-CH"/>
    </w:rPr>
  </w:style>
  <w:style w:type="character" w:customStyle="1" w:styleId="PealkiriMrk">
    <w:name w:val="Pealkiri Märk"/>
    <w:basedOn w:val="Liguvaikefont"/>
    <w:link w:val="Pealkiri"/>
    <w:rsid w:val="009D1770"/>
    <w:rPr>
      <w:rFonts w:ascii="Arial" w:eastAsia="Times New Roman" w:hAnsi="Arial" w:cs="Arial"/>
      <w:b/>
      <w:bCs/>
      <w:kern w:val="28"/>
      <w:sz w:val="42"/>
      <w:szCs w:val="32"/>
      <w:lang w:val="en-US" w:eastAsia="de-CH"/>
    </w:rPr>
  </w:style>
  <w:style w:type="paragraph" w:customStyle="1" w:styleId="Platzhalter">
    <w:name w:val="Platzhalter"/>
    <w:basedOn w:val="Normaallaad"/>
    <w:next w:val="Normaallaad"/>
    <w:rsid w:val="009D1770"/>
    <w:pPr>
      <w:spacing w:after="180"/>
    </w:pPr>
    <w:rPr>
      <w:rFonts w:eastAsia="Times New Roman"/>
      <w:sz w:val="2"/>
      <w:szCs w:val="2"/>
      <w:lang w:eastAsia="de-CH"/>
    </w:rPr>
  </w:style>
  <w:style w:type="paragraph" w:customStyle="1" w:styleId="zzPlatzhalter">
    <w:name w:val="zz Platzhalter"/>
    <w:basedOn w:val="Normaallaad"/>
    <w:next w:val="Normaallaad"/>
    <w:rsid w:val="009D1770"/>
    <w:pPr>
      <w:spacing w:after="180"/>
    </w:pPr>
    <w:rPr>
      <w:rFonts w:eastAsia="Times New Roman"/>
      <w:sz w:val="2"/>
      <w:szCs w:val="2"/>
      <w:lang w:eastAsia="de-CH"/>
    </w:rPr>
  </w:style>
  <w:style w:type="paragraph" w:customStyle="1" w:styleId="zzForm">
    <w:name w:val="zz Form"/>
    <w:basedOn w:val="Normaallaad"/>
    <w:rsid w:val="009D1770"/>
    <w:pPr>
      <w:spacing w:after="180" w:line="260" w:lineRule="exact"/>
    </w:pPr>
    <w:rPr>
      <w:rFonts w:eastAsia="Times New Roman"/>
      <w:sz w:val="15"/>
      <w:szCs w:val="20"/>
      <w:lang w:eastAsia="de-CH"/>
    </w:rPr>
  </w:style>
  <w:style w:type="paragraph" w:customStyle="1" w:styleId="Tabellentextklein">
    <w:name w:val="Tabellentext klein"/>
    <w:basedOn w:val="Tabellentext"/>
    <w:rsid w:val="009D1770"/>
    <w:pPr>
      <w:spacing w:before="20" w:after="0" w:line="180" w:lineRule="atLeast"/>
    </w:pPr>
    <w:rPr>
      <w:sz w:val="18"/>
    </w:rPr>
  </w:style>
  <w:style w:type="paragraph" w:customStyle="1" w:styleId="Tabellentitelklein">
    <w:name w:val="Tabellentitel klein"/>
    <w:basedOn w:val="Tabellentitel"/>
    <w:rsid w:val="009D1770"/>
    <w:pPr>
      <w:spacing w:before="20" w:after="0" w:line="180" w:lineRule="atLeast"/>
    </w:pPr>
    <w:rPr>
      <w:sz w:val="18"/>
    </w:rPr>
  </w:style>
  <w:style w:type="paragraph" w:customStyle="1" w:styleId="Text">
    <w:name w:val="Text"/>
    <w:basedOn w:val="Normaallaad"/>
    <w:rsid w:val="009D1770"/>
    <w:pPr>
      <w:spacing w:after="180" w:line="260" w:lineRule="atLeast"/>
    </w:pPr>
    <w:rPr>
      <w:rFonts w:eastAsia="Times New Roman"/>
      <w:sz w:val="22"/>
    </w:rPr>
  </w:style>
  <w:style w:type="paragraph" w:customStyle="1" w:styleId="zzHaupttitel">
    <w:name w:val="zz Haupttitel"/>
    <w:rsid w:val="009D1770"/>
    <w:pPr>
      <w:spacing w:line="480" w:lineRule="exact"/>
    </w:pPr>
    <w:rPr>
      <w:rFonts w:ascii="Arial" w:eastAsia="Times New Roman" w:hAnsi="Arial"/>
      <w:b/>
      <w:sz w:val="42"/>
      <w:lang w:val="en-US" w:eastAsia="de-DE"/>
    </w:rPr>
  </w:style>
  <w:style w:type="paragraph" w:customStyle="1" w:styleId="zzUntertitel">
    <w:name w:val="zz Untertitel"/>
    <w:rsid w:val="009D1770"/>
    <w:pPr>
      <w:spacing w:line="480" w:lineRule="exact"/>
    </w:pPr>
    <w:rPr>
      <w:rFonts w:ascii="Arial" w:eastAsia="Times New Roman" w:hAnsi="Arial"/>
      <w:sz w:val="42"/>
      <w:lang w:val="en-US" w:eastAsia="de-DE"/>
    </w:rPr>
  </w:style>
  <w:style w:type="paragraph" w:styleId="Alapealkiri">
    <w:name w:val="Subtitle"/>
    <w:basedOn w:val="Normaallaad"/>
    <w:link w:val="AlapealkiriMrk"/>
    <w:qFormat/>
    <w:rsid w:val="009D1770"/>
    <w:pPr>
      <w:spacing w:after="60" w:line="260" w:lineRule="atLeast"/>
      <w:outlineLvl w:val="1"/>
    </w:pPr>
    <w:rPr>
      <w:rFonts w:eastAsia="Times New Roman" w:cs="Arial"/>
      <w:sz w:val="24"/>
    </w:rPr>
  </w:style>
  <w:style w:type="character" w:customStyle="1" w:styleId="AlapealkiriMrk">
    <w:name w:val="Alapealkiri Märk"/>
    <w:basedOn w:val="Liguvaikefont"/>
    <w:link w:val="Alapealkiri"/>
    <w:rsid w:val="009D1770"/>
    <w:rPr>
      <w:rFonts w:ascii="Arial" w:eastAsia="Times New Roman" w:hAnsi="Arial" w:cs="Arial"/>
      <w:sz w:val="24"/>
      <w:szCs w:val="24"/>
      <w:lang w:val="en-US"/>
    </w:rPr>
  </w:style>
  <w:style w:type="paragraph" w:styleId="Loendilik">
    <w:name w:val="List Paragraph"/>
    <w:aliases w:val="Numbered List,1st level - Bullet List Paragraph,Lettre d'introduction,Paragrafo elenco,Paragraph,Bullet EY,Bullet point 1,DE_HEADING3,Bullets,Medium Grid 1 - Accent 21,List Paragraph compact,Normal bullet 2,Paragraphe de liste 2,lp1"/>
    <w:basedOn w:val="Normaallaad"/>
    <w:link w:val="LoendilikMrk"/>
    <w:uiPriority w:val="34"/>
    <w:qFormat/>
    <w:rsid w:val="009D1770"/>
    <w:pPr>
      <w:spacing w:after="180" w:line="260" w:lineRule="atLeast"/>
      <w:ind w:left="720"/>
      <w:contextualSpacing/>
    </w:pPr>
    <w:rPr>
      <w:rFonts w:eastAsia="Times New Roman"/>
      <w:sz w:val="22"/>
    </w:rPr>
  </w:style>
  <w:style w:type="character" w:customStyle="1" w:styleId="LoendilikMrk">
    <w:name w:val="Loendi lõik Märk"/>
    <w:aliases w:val="Numbered List Märk,1st level - Bullet List Paragraph Märk,Lettre d'introduction Märk,Paragrafo elenco Märk,Paragraph Märk,Bullet EY Märk,Bullet point 1 Märk,DE_HEADING3 Märk,Bullets Märk,Medium Grid 1 - Accent 21 Märk,lp1 Märk"/>
    <w:link w:val="Loendilik"/>
    <w:uiPriority w:val="34"/>
    <w:qFormat/>
    <w:locked/>
    <w:rsid w:val="009D1770"/>
    <w:rPr>
      <w:rFonts w:ascii="Arial" w:eastAsia="Times New Roman" w:hAnsi="Arial"/>
      <w:sz w:val="22"/>
      <w:szCs w:val="24"/>
      <w:lang w:val="en-US"/>
    </w:rPr>
  </w:style>
  <w:style w:type="character" w:customStyle="1" w:styleId="PisMrk">
    <w:name w:val="Päis Märk"/>
    <w:basedOn w:val="Liguvaikefont"/>
    <w:link w:val="Pis"/>
    <w:uiPriority w:val="99"/>
    <w:rsid w:val="009D1770"/>
    <w:rPr>
      <w:rFonts w:ascii="Arial" w:hAnsi="Arial"/>
      <w:sz w:val="18"/>
      <w:szCs w:val="24"/>
      <w:lang w:val="en-US"/>
    </w:rPr>
  </w:style>
  <w:style w:type="character" w:customStyle="1" w:styleId="JalusMrk">
    <w:name w:val="Jalus Märk"/>
    <w:basedOn w:val="Liguvaikefont"/>
    <w:link w:val="Jalus"/>
    <w:uiPriority w:val="99"/>
    <w:rsid w:val="009D1770"/>
    <w:rPr>
      <w:rFonts w:ascii="Arial" w:hAnsi="Arial"/>
      <w:sz w:val="18"/>
      <w:szCs w:val="24"/>
      <w:lang w:val="en-US"/>
    </w:rPr>
  </w:style>
  <w:style w:type="table" w:customStyle="1" w:styleId="TableGrid1">
    <w:name w:val="Table Grid1"/>
    <w:basedOn w:val="Normaaltabel"/>
    <w:next w:val="Kontuurtabel"/>
    <w:uiPriority w:val="59"/>
    <w:rsid w:val="009D1770"/>
    <w:rPr>
      <w:rFonts w:ascii="Arial" w:eastAsia="Calibri" w:hAnsi="Arial"/>
      <w:lang w:eastAsia="de-C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zzReffett">
    <w:name w:val="zz Ref fett"/>
    <w:basedOn w:val="zzRef"/>
    <w:rsid w:val="009D1770"/>
    <w:pPr>
      <w:spacing w:line="200" w:lineRule="atLeast"/>
    </w:pPr>
    <w:rPr>
      <w:b/>
      <w:szCs w:val="22"/>
      <w:lang w:eastAsia="en-US"/>
    </w:rPr>
  </w:style>
  <w:style w:type="character" w:styleId="Kohatitetekst">
    <w:name w:val="Placeholder Text"/>
    <w:basedOn w:val="Liguvaikefont"/>
    <w:uiPriority w:val="99"/>
    <w:semiHidden/>
    <w:rsid w:val="009D1770"/>
    <w:rPr>
      <w:color w:val="808080"/>
    </w:rPr>
  </w:style>
  <w:style w:type="table" w:customStyle="1" w:styleId="Frame0">
    <w:name w:val="Frame0"/>
    <w:basedOn w:val="Normaaltabel"/>
    <w:uiPriority w:val="99"/>
    <w:rsid w:val="009D1770"/>
    <w:rPr>
      <w:rFonts w:ascii="Arial" w:eastAsia="Times New Roman" w:hAnsi="Arial"/>
      <w:sz w:val="22"/>
    </w:rPr>
    <w:tblPr>
      <w:tblInd w:w="0" w:type="nil"/>
    </w:tblPr>
  </w:style>
  <w:style w:type="paragraph" w:styleId="Jutumullitekst">
    <w:name w:val="Balloon Text"/>
    <w:basedOn w:val="Normaallaad"/>
    <w:link w:val="JutumullitekstMrk"/>
    <w:semiHidden/>
    <w:unhideWhenUsed/>
    <w:rsid w:val="009D1770"/>
    <w:rPr>
      <w:rFonts w:ascii="Segoe UI" w:eastAsia="Times New Roman" w:hAnsi="Segoe UI" w:cs="Segoe UI"/>
      <w:sz w:val="18"/>
      <w:szCs w:val="18"/>
    </w:rPr>
  </w:style>
  <w:style w:type="character" w:customStyle="1" w:styleId="JutumullitekstMrk">
    <w:name w:val="Jutumullitekst Märk"/>
    <w:basedOn w:val="Liguvaikefont"/>
    <w:link w:val="Jutumullitekst"/>
    <w:semiHidden/>
    <w:rsid w:val="009D1770"/>
    <w:rPr>
      <w:rFonts w:ascii="Segoe UI" w:eastAsia="Times New Roman" w:hAnsi="Segoe UI" w:cs="Segoe UI"/>
      <w:sz w:val="18"/>
      <w:szCs w:val="18"/>
      <w:lang w:val="en-US"/>
    </w:rPr>
  </w:style>
  <w:style w:type="paragraph" w:customStyle="1" w:styleId="Annex">
    <w:name w:val="Annex"/>
    <w:basedOn w:val="Normaallaad"/>
    <w:next w:val="Normaallaad"/>
    <w:qFormat/>
    <w:rsid w:val="009D1770"/>
    <w:pPr>
      <w:keepNext/>
      <w:numPr>
        <w:numId w:val="8"/>
      </w:numPr>
      <w:tabs>
        <w:tab w:val="num" w:pos="417"/>
      </w:tabs>
      <w:spacing w:before="120" w:after="60"/>
      <w:ind w:left="0" w:firstLine="0"/>
    </w:pPr>
    <w:rPr>
      <w:rFonts w:cs="Arial"/>
      <w:b/>
      <w:color w:val="000000"/>
      <w:sz w:val="24"/>
      <w:szCs w:val="22"/>
      <w:lang w:val="en-GB"/>
    </w:rPr>
  </w:style>
  <w:style w:type="character" w:styleId="Kommentaariviide">
    <w:name w:val="annotation reference"/>
    <w:basedOn w:val="Liguvaikefont"/>
    <w:semiHidden/>
    <w:unhideWhenUsed/>
    <w:rsid w:val="009D1770"/>
    <w:rPr>
      <w:sz w:val="16"/>
      <w:szCs w:val="16"/>
    </w:rPr>
  </w:style>
  <w:style w:type="paragraph" w:styleId="Kommentaaritekst">
    <w:name w:val="annotation text"/>
    <w:basedOn w:val="Normaallaad"/>
    <w:link w:val="KommentaaritekstMrk"/>
    <w:unhideWhenUsed/>
    <w:rsid w:val="009D1770"/>
    <w:pPr>
      <w:spacing w:after="180"/>
    </w:pPr>
    <w:rPr>
      <w:rFonts w:eastAsia="Times New Roman"/>
      <w:szCs w:val="20"/>
    </w:rPr>
  </w:style>
  <w:style w:type="character" w:customStyle="1" w:styleId="KommentaaritekstMrk">
    <w:name w:val="Kommentaari tekst Märk"/>
    <w:basedOn w:val="Liguvaikefont"/>
    <w:link w:val="Kommentaaritekst"/>
    <w:rsid w:val="009D1770"/>
    <w:rPr>
      <w:rFonts w:ascii="Arial" w:eastAsia="Times New Roman" w:hAnsi="Arial"/>
      <w:lang w:val="en-US"/>
    </w:rPr>
  </w:style>
  <w:style w:type="paragraph" w:styleId="Kommentaariteema">
    <w:name w:val="annotation subject"/>
    <w:basedOn w:val="Kommentaaritekst"/>
    <w:next w:val="Kommentaaritekst"/>
    <w:link w:val="KommentaariteemaMrk"/>
    <w:semiHidden/>
    <w:unhideWhenUsed/>
    <w:rsid w:val="009D1770"/>
    <w:rPr>
      <w:b/>
      <w:bCs/>
    </w:rPr>
  </w:style>
  <w:style w:type="character" w:customStyle="1" w:styleId="KommentaariteemaMrk">
    <w:name w:val="Kommentaari teema Märk"/>
    <w:basedOn w:val="KommentaaritekstMrk"/>
    <w:link w:val="Kommentaariteema"/>
    <w:semiHidden/>
    <w:rsid w:val="009D1770"/>
    <w:rPr>
      <w:rFonts w:ascii="Arial" w:eastAsia="Times New Roman" w:hAnsi="Arial"/>
      <w:b/>
      <w:bCs/>
      <w:lang w:val="en-US"/>
    </w:rPr>
  </w:style>
  <w:style w:type="character" w:customStyle="1" w:styleId="FollowedHyperlink1">
    <w:name w:val="FollowedHyperlink1"/>
    <w:basedOn w:val="Liguvaikefont"/>
    <w:uiPriority w:val="99"/>
    <w:semiHidden/>
    <w:unhideWhenUsed/>
    <w:rsid w:val="009D1770"/>
    <w:rPr>
      <w:color w:val="800080"/>
      <w:u w:val="single"/>
    </w:rPr>
  </w:style>
  <w:style w:type="paragraph" w:styleId="Redaktsioon">
    <w:name w:val="Revision"/>
    <w:hidden/>
    <w:uiPriority w:val="99"/>
    <w:semiHidden/>
    <w:rsid w:val="009D1770"/>
    <w:rPr>
      <w:rFonts w:ascii="Arial" w:eastAsia="Times New Roman" w:hAnsi="Arial"/>
      <w:sz w:val="22"/>
      <w:szCs w:val="24"/>
      <w:lang w:val="en-US"/>
    </w:rPr>
  </w:style>
  <w:style w:type="paragraph" w:customStyle="1" w:styleId="TOCHeading1">
    <w:name w:val="TOC Heading1"/>
    <w:basedOn w:val="Pealkiri1"/>
    <w:next w:val="Normaallaad"/>
    <w:uiPriority w:val="39"/>
    <w:unhideWhenUsed/>
    <w:qFormat/>
    <w:rsid w:val="009D1770"/>
    <w:pPr>
      <w:keepLines/>
      <w:numPr>
        <w:numId w:val="0"/>
      </w:numPr>
      <w:spacing w:before="240" w:line="259" w:lineRule="auto"/>
      <w:outlineLvl w:val="9"/>
    </w:pPr>
    <w:rPr>
      <w:rFonts w:ascii="Cambria" w:eastAsia="MS Gothic" w:hAnsi="Cambria" w:cs="Times New Roman"/>
      <w:b w:val="0"/>
      <w:bCs w:val="0"/>
      <w:color w:val="365F91"/>
      <w:kern w:val="0"/>
      <w:sz w:val="32"/>
      <w:lang w:val="de-CH" w:eastAsia="de-CH"/>
    </w:rPr>
  </w:style>
  <w:style w:type="paragraph" w:styleId="Normaallaadveeb">
    <w:name w:val="Normal (Web)"/>
    <w:basedOn w:val="Normaallaad"/>
    <w:uiPriority w:val="99"/>
    <w:unhideWhenUsed/>
    <w:rsid w:val="009D1770"/>
    <w:pPr>
      <w:spacing w:before="100" w:beforeAutospacing="1" w:after="100" w:afterAutospacing="1"/>
    </w:pPr>
    <w:rPr>
      <w:rFonts w:ascii="Times New Roman" w:eastAsia="Times New Roman" w:hAnsi="Times New Roman"/>
      <w:sz w:val="24"/>
      <w:lang w:val="de-CH" w:eastAsia="de-CH"/>
    </w:rPr>
  </w:style>
  <w:style w:type="paragraph" w:customStyle="1" w:styleId="paragraph">
    <w:name w:val="paragraph"/>
    <w:basedOn w:val="Normaallaad"/>
    <w:rsid w:val="009D1770"/>
    <w:pPr>
      <w:spacing w:before="100" w:beforeAutospacing="1" w:after="100" w:afterAutospacing="1"/>
    </w:pPr>
    <w:rPr>
      <w:rFonts w:ascii="Times New Roman" w:eastAsia="Times New Roman" w:hAnsi="Times New Roman"/>
      <w:sz w:val="24"/>
      <w:lang w:val="et-EE" w:eastAsia="et-EE"/>
    </w:rPr>
  </w:style>
  <w:style w:type="character" w:customStyle="1" w:styleId="spellingerror">
    <w:name w:val="spellingerror"/>
    <w:basedOn w:val="Liguvaikefont"/>
    <w:rsid w:val="009D1770"/>
  </w:style>
  <w:style w:type="character" w:customStyle="1" w:styleId="normaltextrun">
    <w:name w:val="normaltextrun"/>
    <w:basedOn w:val="Liguvaikefont"/>
    <w:rsid w:val="009D1770"/>
  </w:style>
  <w:style w:type="character" w:customStyle="1" w:styleId="eop">
    <w:name w:val="eop"/>
    <w:basedOn w:val="Liguvaikefont"/>
    <w:rsid w:val="009D1770"/>
  </w:style>
  <w:style w:type="character" w:styleId="Tugev">
    <w:name w:val="Strong"/>
    <w:basedOn w:val="Liguvaikefont"/>
    <w:uiPriority w:val="22"/>
    <w:qFormat/>
    <w:rsid w:val="009D1770"/>
    <w:rPr>
      <w:b/>
      <w:bCs/>
    </w:rPr>
  </w:style>
  <w:style w:type="paragraph" w:customStyle="1" w:styleId="commentcontentpara">
    <w:name w:val="commentcontentpara"/>
    <w:basedOn w:val="Normaallaad"/>
    <w:rsid w:val="009D1770"/>
    <w:pPr>
      <w:spacing w:before="100" w:beforeAutospacing="1" w:after="100" w:afterAutospacing="1"/>
    </w:pPr>
    <w:rPr>
      <w:rFonts w:ascii="Times New Roman" w:eastAsia="Times New Roman" w:hAnsi="Times New Roman"/>
      <w:sz w:val="24"/>
      <w:lang w:val="et-EE" w:eastAsia="et-EE"/>
    </w:rPr>
  </w:style>
  <w:style w:type="character" w:styleId="Lahendamatamainimine">
    <w:name w:val="Unresolved Mention"/>
    <w:basedOn w:val="Liguvaikefont"/>
    <w:uiPriority w:val="99"/>
    <w:semiHidden/>
    <w:unhideWhenUsed/>
    <w:rsid w:val="009D1770"/>
    <w:rPr>
      <w:color w:val="605E5C"/>
      <w:shd w:val="clear" w:color="auto" w:fill="E1DFDD"/>
    </w:rPr>
  </w:style>
  <w:style w:type="paragraph" w:styleId="HTML-eelvormindatud">
    <w:name w:val="HTML Preformatted"/>
    <w:basedOn w:val="Normaallaad"/>
    <w:link w:val="HTML-eelvormindatudMrk"/>
    <w:uiPriority w:val="99"/>
    <w:semiHidden/>
    <w:unhideWhenUsed/>
    <w:rsid w:val="009D1770"/>
    <w:rPr>
      <w:rFonts w:ascii="Consolas" w:eastAsia="Times New Roman" w:hAnsi="Consolas"/>
      <w:szCs w:val="20"/>
    </w:rPr>
  </w:style>
  <w:style w:type="character" w:customStyle="1" w:styleId="HTML-eelvormindatudMrk">
    <w:name w:val="HTML-eelvormindatud Märk"/>
    <w:basedOn w:val="Liguvaikefont"/>
    <w:link w:val="HTML-eelvormindatud"/>
    <w:uiPriority w:val="99"/>
    <w:semiHidden/>
    <w:rsid w:val="009D1770"/>
    <w:rPr>
      <w:rFonts w:ascii="Consolas" w:eastAsia="Times New Roman" w:hAnsi="Consolas"/>
      <w:lang w:val="en-US"/>
    </w:rPr>
  </w:style>
  <w:style w:type="character" w:customStyle="1" w:styleId="ui-provider">
    <w:name w:val="ui-provider"/>
    <w:basedOn w:val="Liguvaikefont"/>
    <w:rsid w:val="009D1770"/>
  </w:style>
  <w:style w:type="character" w:styleId="Mainimine">
    <w:name w:val="Mention"/>
    <w:basedOn w:val="Liguvaikefont"/>
    <w:uiPriority w:val="99"/>
    <w:unhideWhenUsed/>
    <w:rsid w:val="009D1770"/>
    <w:rPr>
      <w:color w:val="2B579A"/>
      <w:shd w:val="clear" w:color="auto" w:fill="E6E6E6"/>
    </w:rPr>
  </w:style>
  <w:style w:type="paragraph" w:customStyle="1" w:styleId="Default">
    <w:name w:val="Default"/>
    <w:rsid w:val="009D1770"/>
    <w:pPr>
      <w:autoSpaceDE w:val="0"/>
      <w:autoSpaceDN w:val="0"/>
      <w:adjustRightInd w:val="0"/>
    </w:pPr>
    <w:rPr>
      <w:rFonts w:ascii="Arial" w:hAnsi="Arial" w:cs="Arial"/>
      <w:color w:val="000000"/>
      <w:sz w:val="24"/>
      <w:szCs w:val="24"/>
      <w:lang w:val="et-EE"/>
    </w:rPr>
  </w:style>
  <w:style w:type="table" w:customStyle="1" w:styleId="Kontuurtabel1">
    <w:name w:val="Kontuurtabel1"/>
    <w:basedOn w:val="Normaaltabel"/>
    <w:next w:val="Kontuurtabel"/>
    <w:uiPriority w:val="39"/>
    <w:rsid w:val="009D1770"/>
    <w:rPr>
      <w:rFonts w:ascii="Calibri" w:eastAsia="Calibri" w:hAnsi="Calibri" w:cs="Arial"/>
      <w:kern w:val="2"/>
      <w:sz w:val="22"/>
      <w:szCs w:val="22"/>
      <w:lang w:val="et-EE"/>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ontuurtabel">
    <w:name w:val="Table Grid"/>
    <w:basedOn w:val="Normaaltabel"/>
    <w:uiPriority w:val="59"/>
    <w:rsid w:val="009D17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lastatudhperlink">
    <w:name w:val="FollowedHyperlink"/>
    <w:basedOn w:val="Liguvaikefont"/>
    <w:uiPriority w:val="99"/>
    <w:semiHidden/>
    <w:unhideWhenUsed/>
    <w:rsid w:val="009D1770"/>
    <w:rPr>
      <w:color w:val="800080" w:themeColor="followedHyperlink"/>
      <w:u w:val="single"/>
    </w:rPr>
  </w:style>
  <w:style w:type="character" w:customStyle="1" w:styleId="cf01">
    <w:name w:val="cf01"/>
    <w:basedOn w:val="Liguvaikefont"/>
    <w:rsid w:val="00C34B35"/>
    <w:rPr>
      <w:rFonts w:ascii="Segoe UI" w:hAnsi="Segoe UI" w:cs="Segoe UI" w:hint="default"/>
      <w:sz w:val="18"/>
      <w:szCs w:val="18"/>
    </w:rPr>
  </w:style>
  <w:style w:type="paragraph" w:customStyle="1" w:styleId="pf0">
    <w:name w:val="pf0"/>
    <w:basedOn w:val="Normaallaad"/>
    <w:rsid w:val="000569FD"/>
    <w:pPr>
      <w:spacing w:before="100" w:beforeAutospacing="1" w:after="100" w:afterAutospacing="1"/>
    </w:pPr>
    <w:rPr>
      <w:rFonts w:ascii="Times New Roman" w:eastAsia="Times New Roman" w:hAnsi="Times New Roman"/>
      <w:sz w:val="24"/>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00682">
      <w:bodyDiv w:val="1"/>
      <w:marLeft w:val="0"/>
      <w:marRight w:val="0"/>
      <w:marTop w:val="0"/>
      <w:marBottom w:val="0"/>
      <w:divBdr>
        <w:top w:val="none" w:sz="0" w:space="0" w:color="auto"/>
        <w:left w:val="none" w:sz="0" w:space="0" w:color="auto"/>
        <w:bottom w:val="none" w:sz="0" w:space="0" w:color="auto"/>
        <w:right w:val="none" w:sz="0" w:space="0" w:color="auto"/>
      </w:divBdr>
    </w:div>
    <w:div w:id="206059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2" Type="http://schemas.openxmlformats.org/officeDocument/2006/relationships/hyperlink" Target="https://tamm.stat.ee/kategooriad/eesti-areng?lang=en" TargetMode="External"/><Relationship Id="rId1" Type="http://schemas.openxmlformats.org/officeDocument/2006/relationships/hyperlink" Target="https://tamm.stat.ee/kategooriad/valitsuse-tegevusprogramm/tulemusvaldkonnad/sidus-uhiskond/indikaatorid/2326?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0443C015BBC5429B4325BFAAA51234" ma:contentTypeVersion="12" ma:contentTypeDescription="Create a new document." ma:contentTypeScope="" ma:versionID="6215ef5d4bacece109049eed17997418">
  <xsd:schema xmlns:xsd="http://www.w3.org/2001/XMLSchema" xmlns:xs="http://www.w3.org/2001/XMLSchema" xmlns:p="http://schemas.microsoft.com/office/2006/metadata/properties" xmlns:ns2="697030db-1f16-4ace-95f3-ffdfe239993f" xmlns:ns3="80c972be-a4eb-46c9-a87c-bd070bddad65" targetNamespace="http://schemas.microsoft.com/office/2006/metadata/properties" ma:root="true" ma:fieldsID="17708691fa56605167a74ec8b329096d" ns2:_="" ns3:_="">
    <xsd:import namespace="697030db-1f16-4ace-95f3-ffdfe239993f"/>
    <xsd:import namespace="80c972be-a4eb-46c9-a87c-bd070bddad6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7030db-1f16-4ace-95f3-ffdfe23999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48776a30-dc0b-49a2-aa1e-c2fe56b337b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c972be-a4eb-46c9-a87c-bd070bddad6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61b6b4c-f15c-482d-8c24-fb201473acaf}" ma:internalName="TaxCatchAll" ma:showField="CatchAllData" ma:web="80c972be-a4eb-46c9-a87c-bd070bddad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80c972be-a4eb-46c9-a87c-bd070bddad65" xsi:nil="true"/>
    <lcf76f155ced4ddcb4097134ff3c332f xmlns="697030db-1f16-4ace-95f3-ffdfe239993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83F2BF5-95CB-492E-A0D5-5EA5457AFA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7030db-1f16-4ace-95f3-ffdfe239993f"/>
    <ds:schemaRef ds:uri="80c972be-a4eb-46c9-a87c-bd070bdda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93A564-272B-44FA-8817-09C61EF7511D}">
  <ds:schemaRefs>
    <ds:schemaRef ds:uri="http://schemas.microsoft.com/sharepoint/v3/contenttype/forms"/>
  </ds:schemaRefs>
</ds:datastoreItem>
</file>

<file path=customXml/itemProps3.xml><?xml version="1.0" encoding="utf-8"?>
<ds:datastoreItem xmlns:ds="http://schemas.openxmlformats.org/officeDocument/2006/customXml" ds:itemID="{01C99762-52D8-4084-8C09-997CC0D7E2D6}">
  <ds:schemaRefs>
    <ds:schemaRef ds:uri="http://schemas.openxmlformats.org/officeDocument/2006/bibliography"/>
  </ds:schemaRefs>
</ds:datastoreItem>
</file>

<file path=customXml/itemProps4.xml><?xml version="1.0" encoding="utf-8"?>
<ds:datastoreItem xmlns:ds="http://schemas.openxmlformats.org/officeDocument/2006/customXml" ds:itemID="{26DEDBC4-DC7E-4585-B15F-555B56118D50}">
  <ds:schemaRefs>
    <ds:schemaRef ds:uri="http://schemas.microsoft.com/office/2006/metadata/properties"/>
    <ds:schemaRef ds:uri="http://schemas.microsoft.com/office/infopath/2007/PartnerControls"/>
    <ds:schemaRef ds:uri="80c972be-a4eb-46c9-a87c-bd070bddad65"/>
    <ds:schemaRef ds:uri="697030db-1f16-4ace-95f3-ffdfe239993f"/>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15</Pages>
  <Words>3815</Words>
  <Characters>24811</Characters>
  <Application>Microsoft Office Word</Application>
  <DocSecurity>0</DocSecurity>
  <Lines>206</Lines>
  <Paragraphs>57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Evelin Liechti</dc:creator>
  <cp:keywords/>
  <dc:description/>
  <cp:lastModifiedBy>Olga Gnezdovski</cp:lastModifiedBy>
  <cp:revision>8</cp:revision>
  <dcterms:created xsi:type="dcterms:W3CDTF">2025-04-08T07:39:00Z</dcterms:created>
  <dcterms:modified xsi:type="dcterms:W3CDTF">2025-04-08T09:30:00Z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0x010100EF0443C015BBC5429B4325BFAAA51234</vt:lpwstr>
  </property>
  <property fmtid="{D5CDD505-2E9C-101B-9397-08002B2CF9AE}" pid="3" name="MediaServiceImageTags">
    <vt:lpwstr/>
  </property>
</Properties>
</file>